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6BA" w:rsidRDefault="001F6291">
      <w:r>
        <w:rPr>
          <w:noProof/>
          <w:lang w:val="en-IE" w:eastAsia="en-IE"/>
        </w:rPr>
        <mc:AlternateContent>
          <mc:Choice Requires="wps">
            <w:drawing>
              <wp:anchor distT="45720" distB="45720" distL="114300" distR="114300" simplePos="0" relativeHeight="251658240" behindDoc="0" locked="0" layoutInCell="1" allowOverlap="1" wp14:anchorId="353B063A" wp14:editId="346AC0DA">
                <wp:simplePos x="0" y="0"/>
                <wp:positionH relativeFrom="column">
                  <wp:posOffset>5399063</wp:posOffset>
                </wp:positionH>
                <wp:positionV relativeFrom="paragraph">
                  <wp:posOffset>-1540209</wp:posOffset>
                </wp:positionV>
                <wp:extent cx="1199515" cy="1404620"/>
                <wp:effectExtent l="0" t="0" r="63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9515" cy="1404620"/>
                        </a:xfrm>
                        <a:prstGeom prst="rect">
                          <a:avLst/>
                        </a:prstGeom>
                        <a:solidFill>
                          <a:srgbClr val="FFFFFF"/>
                        </a:solidFill>
                        <a:ln w="9525">
                          <a:noFill/>
                          <a:miter lim="800000"/>
                          <a:headEnd/>
                          <a:tailEnd/>
                        </a:ln>
                      </wps:spPr>
                      <wps:txbx>
                        <w:txbxContent>
                          <w:p w:rsidR="001F6291" w:rsidRDefault="001F6291">
                            <w:r>
                              <w:t>ENAV20-11.18.4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3B063A" id="_x0000_t202" coordsize="21600,21600" o:spt="202" path="m,l,21600r21600,l21600,xe">
                <v:stroke joinstyle="miter"/>
                <v:path gradientshapeok="t" o:connecttype="rect"/>
              </v:shapetype>
              <v:shape id="Text Box 2" o:spid="_x0000_s1026" type="#_x0000_t202" style="position:absolute;margin-left:425.1pt;margin-top:-121.3pt;width:94.4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" stroked="f">
                <v:textbox style="mso-fit-shape-to-text:t">
                  <w:txbxContent>
                    <w:p w:rsidR="001F6291" w:rsidRDefault="001F6291">
                      <w:r>
                        <w:t>ENAV20-11.18.4</w:t>
                      </w:r>
                    </w:p>
                  </w:txbxContent>
                </v:textbox>
                <w10:wrap type="square"/>
              </v:shape>
            </w:pict>
          </mc:Fallback>
        </mc:AlternateContent>
      </w:r>
    </w:p>
    <w:p w:rsidR="007044A5" w:rsidRDefault="007044A5"/>
    <w:p w:rsidR="007044A5" w:rsidRDefault="007044A5"/>
    <w:p w:rsidR="007044A5" w:rsidRDefault="007044A5"/>
    <w:p w:rsidR="007044A5" w:rsidRDefault="007044A5"/>
    <w:p w:rsidR="005206BA" w:rsidRDefault="005206BA"/>
    <w:p w:rsidR="004B091C" w:rsidRPr="00076C70" w:rsidRDefault="007D5BFA" w:rsidP="004B091C">
      <w:pPr>
        <w:pStyle w:val="Title"/>
        <w:pBdr>
          <w:bottom w:val="single" w:sz="8" w:space="16" w:color="4F81BD" w:themeColor="accent1"/>
        </w:pBdr>
        <w:jc w:val="center"/>
        <w:rPr>
          <w:b/>
          <w:color w:val="476E7D"/>
        </w:rPr>
      </w:pPr>
      <w:r>
        <w:rPr>
          <w:b/>
          <w:color w:val="476E7D"/>
        </w:rPr>
        <w:t>Draft Deliverable 1.14</w:t>
      </w:r>
      <w:bookmarkStart w:id="0" w:name="_GoBack"/>
      <w:bookmarkEnd w:id="0"/>
    </w:p>
    <w:p w:rsidR="004B091C" w:rsidRPr="00B37243" w:rsidRDefault="004B091C" w:rsidP="004B091C">
      <w:pPr>
        <w:pStyle w:val="Title"/>
        <w:pBdr>
          <w:bottom w:val="single" w:sz="8" w:space="16" w:color="4F81BD" w:themeColor="accent1"/>
        </w:pBdr>
        <w:jc w:val="center"/>
        <w:rPr>
          <w:b/>
          <w:color w:val="476E7D"/>
        </w:rPr>
      </w:pPr>
      <w:r>
        <w:rPr>
          <w:b/>
          <w:color w:val="476E7D"/>
        </w:rPr>
        <w:t>Technical Overview for VDES</w:t>
      </w:r>
    </w:p>
    <w:p w:rsidR="005206BA" w:rsidRDefault="005206BA"/>
    <w:p w:rsidR="007044A5" w:rsidRDefault="007044A5"/>
    <w:p w:rsidR="007044A5" w:rsidRDefault="007044A5"/>
    <w:p w:rsidR="007044A5" w:rsidRDefault="007044A5"/>
    <w:p w:rsidR="007044A5" w:rsidRDefault="007044A5"/>
    <w:p w:rsidR="007044A5" w:rsidRPr="007044A5" w:rsidRDefault="007044A5" w:rsidP="007044A5">
      <w:pPr>
        <w:jc w:val="center"/>
        <w:rPr>
          <w:sz w:val="32"/>
        </w:rPr>
      </w:pPr>
    </w:p>
    <w:p w:rsidR="007044A5" w:rsidRPr="007044A5" w:rsidRDefault="00380430" w:rsidP="004B091C">
      <w:pPr>
        <w:pStyle w:val="Title"/>
        <w:pBdr>
          <w:bottom w:val="single" w:sz="8" w:space="16" w:color="4F81BD" w:themeColor="accent1"/>
        </w:pBdr>
        <w:jc w:val="center"/>
        <w:rPr>
          <w:sz w:val="32"/>
        </w:rPr>
      </w:pPr>
      <w:r w:rsidRPr="004B091C">
        <w:rPr>
          <w:b/>
          <w:color w:val="476E7D"/>
        </w:rPr>
        <w:t>March</w:t>
      </w:r>
      <w:r>
        <w:rPr>
          <w:sz w:val="32"/>
        </w:rPr>
        <w:t xml:space="preserve"> </w:t>
      </w:r>
      <w:r w:rsidRPr="004B091C">
        <w:rPr>
          <w:b/>
          <w:color w:val="476E7D"/>
        </w:rPr>
        <w:t>2017</w:t>
      </w:r>
    </w:p>
    <w:p w:rsidR="005206BA" w:rsidRDefault="005206BA"/>
    <w:p w:rsidR="007044A5" w:rsidRDefault="007044A5"/>
    <w:p w:rsidR="007044A5" w:rsidRDefault="007044A5"/>
    <w:p w:rsidR="007044A5" w:rsidRDefault="007044A5"/>
    <w:p w:rsidR="007044A5" w:rsidRDefault="007044A5">
      <w:r>
        <w:br w:type="page"/>
      </w:r>
    </w:p>
    <w:p w:rsidR="007044A5" w:rsidRDefault="007044A5"/>
    <w:p w:rsidR="007044A5" w:rsidRDefault="007044A5"/>
    <w:p w:rsidR="007044A5" w:rsidRDefault="007044A5"/>
    <w:p w:rsidR="007044A5" w:rsidRDefault="007044A5"/>
    <w:p w:rsidR="007044A5" w:rsidRPr="007044A5" w:rsidRDefault="007044A5" w:rsidP="007044A5">
      <w:pPr>
        <w:jc w:val="center"/>
        <w:rPr>
          <w:sz w:val="32"/>
        </w:rPr>
      </w:pPr>
      <w:r w:rsidRPr="007044A5">
        <w:rPr>
          <w:sz w:val="32"/>
        </w:rPr>
        <w:t>Contents</w:t>
      </w:r>
    </w:p>
    <w:p w:rsidR="007044A5" w:rsidRPr="007044A5" w:rsidRDefault="007044A5">
      <w:pPr>
        <w:rPr>
          <w:sz w:val="24"/>
        </w:rPr>
      </w:pPr>
    </w:p>
    <w:p w:rsidR="007044A5" w:rsidRPr="007044A5" w:rsidRDefault="007044A5">
      <w:pPr>
        <w:rPr>
          <w:sz w:val="24"/>
        </w:rPr>
      </w:pPr>
      <w:r w:rsidRPr="007044A5">
        <w:rPr>
          <w:sz w:val="24"/>
        </w:rPr>
        <w:t>Item</w:t>
      </w:r>
      <w:r w:rsidRPr="007044A5">
        <w:rPr>
          <w:sz w:val="24"/>
        </w:rPr>
        <w:tab/>
        <w:t>Description</w:t>
      </w:r>
      <w:r w:rsidRPr="007044A5">
        <w:rPr>
          <w:sz w:val="24"/>
        </w:rPr>
        <w:tab/>
      </w:r>
      <w:r w:rsidRPr="007044A5">
        <w:rPr>
          <w:sz w:val="24"/>
        </w:rPr>
        <w:tab/>
      </w:r>
      <w:r w:rsidRPr="007044A5">
        <w:rPr>
          <w:sz w:val="24"/>
        </w:rPr>
        <w:tab/>
      </w:r>
      <w:r w:rsidRPr="007044A5">
        <w:rPr>
          <w:sz w:val="24"/>
        </w:rPr>
        <w:tab/>
      </w:r>
      <w:r w:rsidRPr="007044A5">
        <w:rPr>
          <w:sz w:val="24"/>
        </w:rPr>
        <w:tab/>
      </w:r>
      <w:r w:rsidRPr="007044A5">
        <w:rPr>
          <w:sz w:val="24"/>
        </w:rPr>
        <w:tab/>
      </w:r>
      <w:r>
        <w:rPr>
          <w:sz w:val="24"/>
        </w:rPr>
        <w:tab/>
      </w:r>
      <w:r>
        <w:rPr>
          <w:sz w:val="24"/>
        </w:rPr>
        <w:tab/>
      </w:r>
      <w:r>
        <w:rPr>
          <w:sz w:val="24"/>
        </w:rPr>
        <w:tab/>
      </w:r>
      <w:r>
        <w:rPr>
          <w:sz w:val="24"/>
        </w:rPr>
        <w:tab/>
      </w:r>
      <w:r>
        <w:rPr>
          <w:sz w:val="24"/>
        </w:rPr>
        <w:tab/>
      </w:r>
      <w:r w:rsidRPr="007044A5">
        <w:rPr>
          <w:sz w:val="24"/>
        </w:rPr>
        <w:t>Page</w:t>
      </w:r>
    </w:p>
    <w:p w:rsidR="007044A5" w:rsidRDefault="007044A5"/>
    <w:p w:rsidR="00380430" w:rsidRDefault="007044A5">
      <w:pPr>
        <w:pStyle w:val="TOC1"/>
        <w:tabs>
          <w:tab w:val="left" w:pos="720"/>
          <w:tab w:val="right" w:leader="dot" w:pos="10456"/>
        </w:tabs>
        <w:rPr>
          <w:noProof/>
          <w:sz w:val="22"/>
          <w:szCs w:val="22"/>
          <w:lang w:val="en-GB" w:eastAsia="en-GB"/>
        </w:rPr>
      </w:pPr>
      <w:r>
        <w:rPr>
          <w:rFonts w:ascii="Arial" w:hAnsi="Arial"/>
        </w:rPr>
        <w:fldChar w:fldCharType="begin"/>
      </w:r>
      <w:r>
        <w:rPr>
          <w:rFonts w:ascii="Arial" w:hAnsi="Arial"/>
        </w:rPr>
        <w:instrText xml:space="preserve"> TOC \o "1-3" \h \z \u </w:instrText>
      </w:r>
      <w:r>
        <w:rPr>
          <w:rFonts w:ascii="Arial" w:hAnsi="Arial"/>
        </w:rPr>
        <w:fldChar w:fldCharType="separate"/>
      </w:r>
      <w:hyperlink w:anchor="_Toc476134613" w:history="1">
        <w:r w:rsidR="00380430" w:rsidRPr="000279F2">
          <w:rPr>
            <w:rStyle w:val="Hyperlink"/>
            <w:rFonts w:cstheme="minorHAnsi"/>
            <w:noProof/>
          </w:rPr>
          <w:t>1</w:t>
        </w:r>
        <w:r w:rsidR="00380430">
          <w:rPr>
            <w:noProof/>
            <w:sz w:val="22"/>
            <w:szCs w:val="22"/>
            <w:lang w:val="en-GB" w:eastAsia="en-GB"/>
          </w:rPr>
          <w:tab/>
        </w:r>
        <w:r w:rsidR="00380430" w:rsidRPr="000279F2">
          <w:rPr>
            <w:rStyle w:val="Hyperlink"/>
            <w:rFonts w:cstheme="minorHAnsi"/>
            <w:noProof/>
          </w:rPr>
          <w:t>Abbreviations and Acronyms</w:t>
        </w:r>
        <w:r w:rsidR="00380430">
          <w:rPr>
            <w:noProof/>
            <w:webHidden/>
          </w:rPr>
          <w:tab/>
        </w:r>
        <w:r w:rsidR="00380430">
          <w:rPr>
            <w:noProof/>
            <w:webHidden/>
          </w:rPr>
          <w:fldChar w:fldCharType="begin"/>
        </w:r>
        <w:r w:rsidR="00380430">
          <w:rPr>
            <w:noProof/>
            <w:webHidden/>
          </w:rPr>
          <w:instrText xml:space="preserve"> PAGEREF _Toc476134613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14" w:history="1">
        <w:r w:rsidR="00380430" w:rsidRPr="000279F2">
          <w:rPr>
            <w:rStyle w:val="Hyperlink"/>
            <w:rFonts w:cstheme="minorHAnsi"/>
            <w:noProof/>
          </w:rPr>
          <w:t>2</w:t>
        </w:r>
        <w:r w:rsidR="00380430">
          <w:rPr>
            <w:noProof/>
            <w:sz w:val="22"/>
            <w:szCs w:val="22"/>
            <w:lang w:val="en-GB" w:eastAsia="en-GB"/>
          </w:rPr>
          <w:tab/>
        </w:r>
        <w:r w:rsidR="00380430" w:rsidRPr="000279F2">
          <w:rPr>
            <w:rStyle w:val="Hyperlink"/>
            <w:rFonts w:cstheme="minorHAnsi"/>
            <w:noProof/>
          </w:rPr>
          <w:t>Scope</w:t>
        </w:r>
        <w:r w:rsidR="00380430">
          <w:rPr>
            <w:noProof/>
            <w:webHidden/>
          </w:rPr>
          <w:tab/>
        </w:r>
        <w:r w:rsidR="00380430">
          <w:rPr>
            <w:noProof/>
            <w:webHidden/>
          </w:rPr>
          <w:fldChar w:fldCharType="begin"/>
        </w:r>
        <w:r w:rsidR="00380430">
          <w:rPr>
            <w:noProof/>
            <w:webHidden/>
          </w:rPr>
          <w:instrText xml:space="preserve"> PAGEREF _Toc476134614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15" w:history="1">
        <w:r w:rsidR="00380430" w:rsidRPr="000279F2">
          <w:rPr>
            <w:rStyle w:val="Hyperlink"/>
            <w:rFonts w:cstheme="minorHAnsi"/>
            <w:noProof/>
          </w:rPr>
          <w:t>3</w:t>
        </w:r>
        <w:r w:rsidR="00380430">
          <w:rPr>
            <w:noProof/>
            <w:sz w:val="22"/>
            <w:szCs w:val="22"/>
            <w:lang w:val="en-GB" w:eastAsia="en-GB"/>
          </w:rPr>
          <w:tab/>
        </w:r>
        <w:r w:rsidR="00380430" w:rsidRPr="000279F2">
          <w:rPr>
            <w:rStyle w:val="Hyperlink"/>
            <w:rFonts w:cstheme="minorHAnsi"/>
            <w:noProof/>
          </w:rPr>
          <w:t>Reference Documents</w:t>
        </w:r>
        <w:r w:rsidR="00380430">
          <w:rPr>
            <w:noProof/>
            <w:webHidden/>
          </w:rPr>
          <w:tab/>
        </w:r>
        <w:r w:rsidR="00380430">
          <w:rPr>
            <w:noProof/>
            <w:webHidden/>
          </w:rPr>
          <w:fldChar w:fldCharType="begin"/>
        </w:r>
        <w:r w:rsidR="00380430">
          <w:rPr>
            <w:noProof/>
            <w:webHidden/>
          </w:rPr>
          <w:instrText xml:space="preserve"> PAGEREF _Toc476134615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16" w:history="1">
        <w:r w:rsidR="00380430" w:rsidRPr="000279F2">
          <w:rPr>
            <w:rStyle w:val="Hyperlink"/>
            <w:rFonts w:cstheme="minorHAnsi"/>
            <w:noProof/>
          </w:rPr>
          <w:t>4</w:t>
        </w:r>
        <w:r w:rsidR="00380430">
          <w:rPr>
            <w:noProof/>
            <w:sz w:val="22"/>
            <w:szCs w:val="22"/>
            <w:lang w:val="en-GB" w:eastAsia="en-GB"/>
          </w:rPr>
          <w:tab/>
        </w:r>
        <w:r w:rsidR="00380430" w:rsidRPr="000279F2">
          <w:rPr>
            <w:rStyle w:val="Hyperlink"/>
            <w:rFonts w:cstheme="minorHAnsi"/>
            <w:noProof/>
          </w:rPr>
          <w:t>Test Conditions</w:t>
        </w:r>
        <w:r w:rsidR="00380430">
          <w:rPr>
            <w:noProof/>
            <w:webHidden/>
          </w:rPr>
          <w:tab/>
        </w:r>
        <w:r w:rsidR="00380430">
          <w:rPr>
            <w:noProof/>
            <w:webHidden/>
          </w:rPr>
          <w:fldChar w:fldCharType="begin"/>
        </w:r>
        <w:r w:rsidR="00380430">
          <w:rPr>
            <w:noProof/>
            <w:webHidden/>
          </w:rPr>
          <w:instrText xml:space="preserve"> PAGEREF _Toc476134616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7E1D7B">
      <w:pPr>
        <w:pStyle w:val="TOC2"/>
        <w:rPr>
          <w:noProof/>
          <w:sz w:val="22"/>
          <w:lang w:val="en-GB" w:eastAsia="en-GB"/>
        </w:rPr>
      </w:pPr>
      <w:hyperlink w:anchor="_Toc476134617" w:history="1">
        <w:r w:rsidR="00380430" w:rsidRPr="000279F2">
          <w:rPr>
            <w:rStyle w:val="Hyperlink"/>
            <w:rFonts w:cstheme="minorHAnsi"/>
            <w:noProof/>
          </w:rPr>
          <w:t>4.1</w:t>
        </w:r>
        <w:r w:rsidR="00380430">
          <w:rPr>
            <w:noProof/>
            <w:sz w:val="22"/>
            <w:lang w:val="en-GB" w:eastAsia="en-GB"/>
          </w:rPr>
          <w:tab/>
        </w:r>
        <w:r w:rsidR="00380430" w:rsidRPr="000279F2">
          <w:rPr>
            <w:rStyle w:val="Hyperlink"/>
            <w:rFonts w:cstheme="minorHAnsi"/>
            <w:noProof/>
          </w:rPr>
          <w:t>Normal and extreme test conditions</w:t>
        </w:r>
        <w:r w:rsidR="00380430">
          <w:rPr>
            <w:noProof/>
            <w:webHidden/>
          </w:rPr>
          <w:tab/>
        </w:r>
        <w:r w:rsidR="00380430">
          <w:rPr>
            <w:noProof/>
            <w:webHidden/>
          </w:rPr>
          <w:fldChar w:fldCharType="begin"/>
        </w:r>
        <w:r w:rsidR="00380430">
          <w:rPr>
            <w:noProof/>
            <w:webHidden/>
          </w:rPr>
          <w:instrText xml:space="preserve"> PAGEREF _Toc476134617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7E1D7B">
      <w:pPr>
        <w:pStyle w:val="TOC2"/>
        <w:rPr>
          <w:noProof/>
          <w:sz w:val="22"/>
          <w:lang w:val="en-GB" w:eastAsia="en-GB"/>
        </w:rPr>
      </w:pPr>
      <w:hyperlink w:anchor="_Toc476134618" w:history="1">
        <w:r w:rsidR="00380430" w:rsidRPr="000279F2">
          <w:rPr>
            <w:rStyle w:val="Hyperlink"/>
            <w:rFonts w:cstheme="minorHAnsi"/>
            <w:noProof/>
          </w:rPr>
          <w:t>4.2</w:t>
        </w:r>
        <w:r w:rsidR="00380430">
          <w:rPr>
            <w:noProof/>
            <w:sz w:val="22"/>
            <w:lang w:val="en-GB" w:eastAsia="en-GB"/>
          </w:rPr>
          <w:tab/>
        </w:r>
        <w:r w:rsidR="00380430" w:rsidRPr="000279F2">
          <w:rPr>
            <w:rStyle w:val="Hyperlink"/>
            <w:rFonts w:cstheme="minorHAnsi"/>
            <w:noProof/>
          </w:rPr>
          <w:t>Standard test environment</w:t>
        </w:r>
        <w:r w:rsidR="00380430">
          <w:rPr>
            <w:noProof/>
            <w:webHidden/>
          </w:rPr>
          <w:tab/>
        </w:r>
        <w:r w:rsidR="00380430">
          <w:rPr>
            <w:noProof/>
            <w:webHidden/>
          </w:rPr>
          <w:fldChar w:fldCharType="begin"/>
        </w:r>
        <w:r w:rsidR="00380430">
          <w:rPr>
            <w:noProof/>
            <w:webHidden/>
          </w:rPr>
          <w:instrText xml:space="preserve"> PAGEREF _Toc476134618 \h </w:instrText>
        </w:r>
        <w:r w:rsidR="00380430">
          <w:rPr>
            <w:noProof/>
            <w:webHidden/>
          </w:rPr>
        </w:r>
        <w:r w:rsidR="00380430">
          <w:rPr>
            <w:noProof/>
            <w:webHidden/>
          </w:rPr>
          <w:fldChar w:fldCharType="separate"/>
        </w:r>
        <w:r w:rsidR="00380430">
          <w:rPr>
            <w:noProof/>
            <w:webHidden/>
          </w:rPr>
          <w:t>5</w:t>
        </w:r>
        <w:r w:rsidR="00380430">
          <w:rPr>
            <w:noProof/>
            <w:webHidden/>
          </w:rPr>
          <w:fldChar w:fldCharType="end"/>
        </w:r>
      </w:hyperlink>
    </w:p>
    <w:p w:rsidR="00380430" w:rsidRDefault="007E1D7B">
      <w:pPr>
        <w:pStyle w:val="TOC2"/>
        <w:rPr>
          <w:noProof/>
          <w:sz w:val="22"/>
          <w:lang w:val="en-GB" w:eastAsia="en-GB"/>
        </w:rPr>
      </w:pPr>
      <w:hyperlink w:anchor="_Toc476134619" w:history="1">
        <w:r w:rsidR="00380430" w:rsidRPr="000279F2">
          <w:rPr>
            <w:rStyle w:val="Hyperlink"/>
            <w:rFonts w:cstheme="minorHAnsi"/>
            <w:noProof/>
          </w:rPr>
          <w:t>4.3</w:t>
        </w:r>
        <w:r w:rsidR="00380430">
          <w:rPr>
            <w:noProof/>
            <w:sz w:val="22"/>
            <w:lang w:val="en-GB" w:eastAsia="en-GB"/>
          </w:rPr>
          <w:tab/>
        </w:r>
        <w:r w:rsidR="00380430" w:rsidRPr="000279F2">
          <w:rPr>
            <w:rStyle w:val="Hyperlink"/>
            <w:rFonts w:cstheme="minorHAnsi"/>
            <w:noProof/>
          </w:rPr>
          <w:t>Common test conditions for protection from invalid controls</w:t>
        </w:r>
        <w:r w:rsidR="00380430">
          <w:rPr>
            <w:noProof/>
            <w:webHidden/>
          </w:rPr>
          <w:tab/>
        </w:r>
        <w:r w:rsidR="00380430">
          <w:rPr>
            <w:noProof/>
            <w:webHidden/>
          </w:rPr>
          <w:fldChar w:fldCharType="begin"/>
        </w:r>
        <w:r w:rsidR="00380430">
          <w:rPr>
            <w:noProof/>
            <w:webHidden/>
          </w:rPr>
          <w:instrText xml:space="preserve"> PAGEREF _Toc476134619 \h </w:instrText>
        </w:r>
        <w:r w:rsidR="00380430">
          <w:rPr>
            <w:noProof/>
            <w:webHidden/>
          </w:rPr>
        </w:r>
        <w:r w:rsidR="00380430">
          <w:rPr>
            <w:noProof/>
            <w:webHidden/>
          </w:rPr>
          <w:fldChar w:fldCharType="separate"/>
        </w:r>
        <w:r w:rsidR="00380430">
          <w:rPr>
            <w:noProof/>
            <w:webHidden/>
          </w:rPr>
          <w:t>5</w:t>
        </w:r>
        <w:r w:rsidR="00380430">
          <w:rPr>
            <w:noProof/>
            <w:webHidden/>
          </w:rPr>
          <w:fldChar w:fldCharType="end"/>
        </w:r>
      </w:hyperlink>
    </w:p>
    <w:p w:rsidR="00380430" w:rsidRDefault="007E1D7B">
      <w:pPr>
        <w:pStyle w:val="TOC2"/>
        <w:rPr>
          <w:noProof/>
          <w:sz w:val="22"/>
          <w:lang w:val="en-GB" w:eastAsia="en-GB"/>
        </w:rPr>
      </w:pPr>
      <w:hyperlink w:anchor="_Toc476134620" w:history="1">
        <w:r w:rsidR="00380430" w:rsidRPr="000279F2">
          <w:rPr>
            <w:rStyle w:val="Hyperlink"/>
            <w:rFonts w:cstheme="minorHAnsi"/>
            <w:noProof/>
          </w:rPr>
          <w:t>4.4</w:t>
        </w:r>
        <w:r w:rsidR="00380430">
          <w:rPr>
            <w:noProof/>
            <w:sz w:val="22"/>
            <w:lang w:val="en-GB" w:eastAsia="en-GB"/>
          </w:rPr>
          <w:tab/>
        </w:r>
        <w:r w:rsidR="00380430" w:rsidRPr="000279F2">
          <w:rPr>
            <w:rStyle w:val="Hyperlink"/>
            <w:rFonts w:cstheme="minorHAnsi"/>
            <w:noProof/>
          </w:rPr>
          <w:t>Test signals</w:t>
        </w:r>
        <w:r w:rsidR="00380430">
          <w:rPr>
            <w:noProof/>
            <w:webHidden/>
          </w:rPr>
          <w:tab/>
        </w:r>
        <w:r w:rsidR="00380430">
          <w:rPr>
            <w:noProof/>
            <w:webHidden/>
          </w:rPr>
          <w:fldChar w:fldCharType="begin"/>
        </w:r>
        <w:r w:rsidR="00380430">
          <w:rPr>
            <w:noProof/>
            <w:webHidden/>
          </w:rPr>
          <w:instrText xml:space="preserve"> PAGEREF _Toc476134620 \h </w:instrText>
        </w:r>
        <w:r w:rsidR="00380430">
          <w:rPr>
            <w:noProof/>
            <w:webHidden/>
          </w:rPr>
        </w:r>
        <w:r w:rsidR="00380430">
          <w:rPr>
            <w:noProof/>
            <w:webHidden/>
          </w:rPr>
          <w:fldChar w:fldCharType="separate"/>
        </w:r>
        <w:r w:rsidR="00380430">
          <w:rPr>
            <w:noProof/>
            <w:webHidden/>
          </w:rPr>
          <w:t>5</w:t>
        </w:r>
        <w:r w:rsidR="00380430">
          <w:rPr>
            <w:noProof/>
            <w:webHidden/>
          </w:rPr>
          <w:fldChar w:fldCharType="end"/>
        </w:r>
      </w:hyperlink>
    </w:p>
    <w:p w:rsidR="00380430" w:rsidRDefault="007E1D7B">
      <w:pPr>
        <w:pStyle w:val="TOC3"/>
        <w:tabs>
          <w:tab w:val="left" w:pos="720"/>
          <w:tab w:val="right" w:leader="dot" w:pos="10456"/>
        </w:tabs>
        <w:rPr>
          <w:noProof/>
          <w:sz w:val="22"/>
          <w:lang w:val="en-GB" w:eastAsia="en-GB"/>
        </w:rPr>
      </w:pPr>
      <w:hyperlink w:anchor="_Toc476134621" w:history="1">
        <w:r w:rsidR="00380430" w:rsidRPr="000279F2">
          <w:rPr>
            <w:rStyle w:val="Hyperlink"/>
            <w:rFonts w:cstheme="minorHAnsi"/>
            <w:noProof/>
          </w:rPr>
          <w:t>4.4.1</w:t>
        </w:r>
        <w:r w:rsidR="00380430">
          <w:rPr>
            <w:noProof/>
            <w:sz w:val="22"/>
            <w:lang w:val="en-GB" w:eastAsia="en-GB"/>
          </w:rPr>
          <w:tab/>
        </w:r>
        <w:r w:rsidR="00380430" w:rsidRPr="000279F2">
          <w:rPr>
            <w:rStyle w:val="Hyperlink"/>
            <w:rFonts w:cstheme="minorHAnsi"/>
            <w:noProof/>
          </w:rPr>
          <w:t>Standard test signal number 6</w:t>
        </w:r>
        <w:r w:rsidR="00380430">
          <w:rPr>
            <w:noProof/>
            <w:webHidden/>
          </w:rPr>
          <w:tab/>
        </w:r>
        <w:r w:rsidR="00380430">
          <w:rPr>
            <w:noProof/>
            <w:webHidden/>
          </w:rPr>
          <w:fldChar w:fldCharType="begin"/>
        </w:r>
        <w:r w:rsidR="00380430">
          <w:rPr>
            <w:noProof/>
            <w:webHidden/>
          </w:rPr>
          <w:instrText xml:space="preserve"> PAGEREF _Toc476134621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7E1D7B">
      <w:pPr>
        <w:pStyle w:val="TOC3"/>
        <w:tabs>
          <w:tab w:val="left" w:pos="720"/>
          <w:tab w:val="right" w:leader="dot" w:pos="10456"/>
        </w:tabs>
        <w:rPr>
          <w:noProof/>
          <w:sz w:val="22"/>
          <w:lang w:val="en-GB" w:eastAsia="en-GB"/>
        </w:rPr>
      </w:pPr>
      <w:hyperlink w:anchor="_Toc476134622" w:history="1">
        <w:r w:rsidR="00380430" w:rsidRPr="000279F2">
          <w:rPr>
            <w:rStyle w:val="Hyperlink"/>
            <w:rFonts w:cstheme="minorHAnsi"/>
            <w:noProof/>
          </w:rPr>
          <w:t>4.4.2</w:t>
        </w:r>
        <w:r w:rsidR="00380430">
          <w:rPr>
            <w:noProof/>
            <w:sz w:val="22"/>
            <w:lang w:val="en-GB" w:eastAsia="en-GB"/>
          </w:rPr>
          <w:tab/>
        </w:r>
        <w:r w:rsidR="00380430" w:rsidRPr="000279F2">
          <w:rPr>
            <w:rStyle w:val="Hyperlink"/>
            <w:rFonts w:cstheme="minorHAnsi"/>
            <w:noProof/>
          </w:rPr>
          <w:t>Standard test signal number 7</w:t>
        </w:r>
        <w:r w:rsidR="00380430">
          <w:rPr>
            <w:noProof/>
            <w:webHidden/>
          </w:rPr>
          <w:tab/>
        </w:r>
        <w:r w:rsidR="00380430">
          <w:rPr>
            <w:noProof/>
            <w:webHidden/>
          </w:rPr>
          <w:fldChar w:fldCharType="begin"/>
        </w:r>
        <w:r w:rsidR="00380430">
          <w:rPr>
            <w:noProof/>
            <w:webHidden/>
          </w:rPr>
          <w:instrText xml:space="preserve"> PAGEREF _Toc476134622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7E1D7B">
      <w:pPr>
        <w:pStyle w:val="TOC3"/>
        <w:tabs>
          <w:tab w:val="left" w:pos="720"/>
          <w:tab w:val="right" w:leader="dot" w:pos="10456"/>
        </w:tabs>
        <w:rPr>
          <w:noProof/>
          <w:sz w:val="22"/>
          <w:lang w:val="en-GB" w:eastAsia="en-GB"/>
        </w:rPr>
      </w:pPr>
      <w:hyperlink w:anchor="_Toc476134623" w:history="1">
        <w:r w:rsidR="00380430" w:rsidRPr="000279F2">
          <w:rPr>
            <w:rStyle w:val="Hyperlink"/>
            <w:rFonts w:cstheme="minorHAnsi"/>
            <w:noProof/>
          </w:rPr>
          <w:t>4.4.3</w:t>
        </w:r>
        <w:r w:rsidR="00380430">
          <w:rPr>
            <w:noProof/>
            <w:sz w:val="22"/>
            <w:lang w:val="en-GB" w:eastAsia="en-GB"/>
          </w:rPr>
          <w:tab/>
        </w:r>
        <w:r w:rsidR="00380430" w:rsidRPr="000279F2">
          <w:rPr>
            <w:rStyle w:val="Hyperlink"/>
            <w:rFonts w:cstheme="minorHAnsi"/>
            <w:noProof/>
          </w:rPr>
          <w:t>Standard test signal number 8</w:t>
        </w:r>
        <w:r w:rsidR="00380430">
          <w:rPr>
            <w:noProof/>
            <w:webHidden/>
          </w:rPr>
          <w:tab/>
        </w:r>
        <w:r w:rsidR="00380430">
          <w:rPr>
            <w:noProof/>
            <w:webHidden/>
          </w:rPr>
          <w:fldChar w:fldCharType="begin"/>
        </w:r>
        <w:r w:rsidR="00380430">
          <w:rPr>
            <w:noProof/>
            <w:webHidden/>
          </w:rPr>
          <w:instrText xml:space="preserve"> PAGEREF _Toc476134623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7E1D7B">
      <w:pPr>
        <w:pStyle w:val="TOC3"/>
        <w:tabs>
          <w:tab w:val="left" w:pos="720"/>
          <w:tab w:val="right" w:leader="dot" w:pos="10456"/>
        </w:tabs>
        <w:rPr>
          <w:noProof/>
          <w:sz w:val="22"/>
          <w:lang w:val="en-GB" w:eastAsia="en-GB"/>
        </w:rPr>
      </w:pPr>
      <w:hyperlink w:anchor="_Toc476134624" w:history="1">
        <w:r w:rsidR="00380430" w:rsidRPr="000279F2">
          <w:rPr>
            <w:rStyle w:val="Hyperlink"/>
            <w:rFonts w:cstheme="minorHAnsi"/>
            <w:noProof/>
          </w:rPr>
          <w:t>4.4.4</w:t>
        </w:r>
        <w:r w:rsidR="00380430">
          <w:rPr>
            <w:noProof/>
            <w:sz w:val="22"/>
            <w:lang w:val="en-GB" w:eastAsia="en-GB"/>
          </w:rPr>
          <w:tab/>
        </w:r>
        <w:r w:rsidR="00380430" w:rsidRPr="000279F2">
          <w:rPr>
            <w:rStyle w:val="Hyperlink"/>
            <w:rFonts w:cstheme="minorHAnsi"/>
            <w:noProof/>
          </w:rPr>
          <w:t>Standard test signal number 9</w:t>
        </w:r>
        <w:r w:rsidR="00380430">
          <w:rPr>
            <w:noProof/>
            <w:webHidden/>
          </w:rPr>
          <w:tab/>
        </w:r>
        <w:r w:rsidR="00380430">
          <w:rPr>
            <w:noProof/>
            <w:webHidden/>
          </w:rPr>
          <w:fldChar w:fldCharType="begin"/>
        </w:r>
        <w:r w:rsidR="00380430">
          <w:rPr>
            <w:noProof/>
            <w:webHidden/>
          </w:rPr>
          <w:instrText xml:space="preserve"> PAGEREF _Toc476134624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25" w:history="1">
        <w:r w:rsidR="00380430" w:rsidRPr="000279F2">
          <w:rPr>
            <w:rStyle w:val="Hyperlink"/>
            <w:rFonts w:cstheme="minorHAnsi"/>
            <w:noProof/>
          </w:rPr>
          <w:t>5</w:t>
        </w:r>
        <w:r w:rsidR="00380430">
          <w:rPr>
            <w:noProof/>
            <w:sz w:val="22"/>
            <w:szCs w:val="22"/>
            <w:lang w:val="en-GB" w:eastAsia="en-GB"/>
          </w:rPr>
          <w:tab/>
        </w:r>
        <w:r w:rsidR="00380430" w:rsidRPr="000279F2">
          <w:rPr>
            <w:rStyle w:val="Hyperlink"/>
            <w:rFonts w:cstheme="minorHAnsi"/>
            <w:noProof/>
          </w:rPr>
          <w:t>Methods for test</w:t>
        </w:r>
        <w:r w:rsidR="00380430">
          <w:rPr>
            <w:noProof/>
            <w:webHidden/>
          </w:rPr>
          <w:tab/>
        </w:r>
        <w:r w:rsidR="00380430">
          <w:rPr>
            <w:noProof/>
            <w:webHidden/>
          </w:rPr>
          <w:fldChar w:fldCharType="begin"/>
        </w:r>
        <w:r w:rsidR="00380430">
          <w:rPr>
            <w:noProof/>
            <w:webHidden/>
          </w:rPr>
          <w:instrText xml:space="preserve"> PAGEREF _Toc476134625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7E1D7B">
      <w:pPr>
        <w:pStyle w:val="TOC2"/>
        <w:rPr>
          <w:noProof/>
          <w:sz w:val="22"/>
          <w:lang w:val="en-GB" w:eastAsia="en-GB"/>
        </w:rPr>
      </w:pPr>
      <w:hyperlink w:anchor="_Toc476134626" w:history="1">
        <w:r w:rsidR="00380430" w:rsidRPr="000279F2">
          <w:rPr>
            <w:rStyle w:val="Hyperlink"/>
            <w:rFonts w:cstheme="minorHAnsi"/>
            <w:noProof/>
          </w:rPr>
          <w:t>5.1</w:t>
        </w:r>
        <w:r w:rsidR="00380430">
          <w:rPr>
            <w:noProof/>
            <w:sz w:val="22"/>
            <w:lang w:val="en-GB" w:eastAsia="en-GB"/>
          </w:rPr>
          <w:tab/>
        </w:r>
        <w:r w:rsidR="00380430" w:rsidRPr="000279F2">
          <w:rPr>
            <w:rStyle w:val="Hyperlink"/>
            <w:rFonts w:cstheme="minorHAnsi"/>
            <w:noProof/>
          </w:rPr>
          <w:t>Performance Test</w:t>
        </w:r>
        <w:r w:rsidR="00380430">
          <w:rPr>
            <w:noProof/>
            <w:webHidden/>
          </w:rPr>
          <w:tab/>
        </w:r>
        <w:r w:rsidR="00380430">
          <w:rPr>
            <w:noProof/>
            <w:webHidden/>
          </w:rPr>
          <w:fldChar w:fldCharType="begin"/>
        </w:r>
        <w:r w:rsidR="00380430">
          <w:rPr>
            <w:noProof/>
            <w:webHidden/>
          </w:rPr>
          <w:instrText xml:space="preserve"> PAGEREF _Toc476134626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7E1D7B">
      <w:pPr>
        <w:pStyle w:val="TOC3"/>
        <w:tabs>
          <w:tab w:val="left" w:pos="720"/>
          <w:tab w:val="right" w:leader="dot" w:pos="10456"/>
        </w:tabs>
        <w:rPr>
          <w:noProof/>
          <w:sz w:val="22"/>
          <w:lang w:val="en-GB" w:eastAsia="en-GB"/>
        </w:rPr>
      </w:pPr>
      <w:hyperlink w:anchor="_Toc476134627" w:history="1">
        <w:r w:rsidR="00380430" w:rsidRPr="000279F2">
          <w:rPr>
            <w:rStyle w:val="Hyperlink"/>
            <w:rFonts w:cstheme="minorHAnsi"/>
            <w:noProof/>
          </w:rPr>
          <w:t>5.1.1</w:t>
        </w:r>
        <w:r w:rsidR="00380430">
          <w:rPr>
            <w:noProof/>
            <w:sz w:val="22"/>
            <w:lang w:val="en-GB" w:eastAsia="en-GB"/>
          </w:rPr>
          <w:tab/>
        </w:r>
        <w:r w:rsidR="00380430" w:rsidRPr="000279F2">
          <w:rPr>
            <w:rStyle w:val="Hyperlink"/>
            <w:rFonts w:cstheme="minorHAnsi"/>
            <w:noProof/>
          </w:rPr>
          <w:t>Purpose</w:t>
        </w:r>
        <w:r w:rsidR="00380430">
          <w:rPr>
            <w:noProof/>
            <w:webHidden/>
          </w:rPr>
          <w:tab/>
        </w:r>
        <w:r w:rsidR="00380430">
          <w:rPr>
            <w:noProof/>
            <w:webHidden/>
          </w:rPr>
          <w:fldChar w:fldCharType="begin"/>
        </w:r>
        <w:r w:rsidR="00380430">
          <w:rPr>
            <w:noProof/>
            <w:webHidden/>
          </w:rPr>
          <w:instrText xml:space="preserve"> PAGEREF _Toc476134627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7E1D7B">
      <w:pPr>
        <w:pStyle w:val="TOC3"/>
        <w:tabs>
          <w:tab w:val="left" w:pos="720"/>
          <w:tab w:val="right" w:leader="dot" w:pos="10456"/>
        </w:tabs>
        <w:rPr>
          <w:noProof/>
          <w:sz w:val="22"/>
          <w:lang w:val="en-GB" w:eastAsia="en-GB"/>
        </w:rPr>
      </w:pPr>
      <w:hyperlink w:anchor="_Toc476134628" w:history="1">
        <w:r w:rsidR="00380430" w:rsidRPr="000279F2">
          <w:rPr>
            <w:rStyle w:val="Hyperlink"/>
            <w:rFonts w:cstheme="minorHAnsi"/>
            <w:noProof/>
          </w:rPr>
          <w:t>5.1.2</w:t>
        </w:r>
        <w:r w:rsidR="00380430">
          <w:rPr>
            <w:noProof/>
            <w:sz w:val="22"/>
            <w:lang w:val="en-GB" w:eastAsia="en-GB"/>
          </w:rPr>
          <w:tab/>
        </w:r>
        <w:r w:rsidR="00380430" w:rsidRPr="000279F2">
          <w:rPr>
            <w:rStyle w:val="Hyperlink"/>
            <w:rFonts w:cstheme="minorHAnsi"/>
            <w:noProof/>
          </w:rPr>
          <w:t>Method of test</w:t>
        </w:r>
        <w:r w:rsidR="00380430">
          <w:rPr>
            <w:noProof/>
            <w:webHidden/>
          </w:rPr>
          <w:tab/>
        </w:r>
        <w:r w:rsidR="00380430">
          <w:rPr>
            <w:noProof/>
            <w:webHidden/>
          </w:rPr>
          <w:fldChar w:fldCharType="begin"/>
        </w:r>
        <w:r w:rsidR="00380430">
          <w:rPr>
            <w:noProof/>
            <w:webHidden/>
          </w:rPr>
          <w:instrText xml:space="preserve"> PAGEREF _Toc476134628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7E1D7B">
      <w:pPr>
        <w:pStyle w:val="TOC3"/>
        <w:tabs>
          <w:tab w:val="left" w:pos="720"/>
          <w:tab w:val="right" w:leader="dot" w:pos="10456"/>
        </w:tabs>
        <w:rPr>
          <w:noProof/>
          <w:sz w:val="22"/>
          <w:lang w:val="en-GB" w:eastAsia="en-GB"/>
        </w:rPr>
      </w:pPr>
      <w:hyperlink w:anchor="_Toc476134629" w:history="1">
        <w:r w:rsidR="00380430" w:rsidRPr="000279F2">
          <w:rPr>
            <w:rStyle w:val="Hyperlink"/>
            <w:rFonts w:cstheme="minorHAnsi"/>
            <w:noProof/>
          </w:rPr>
          <w:t>5.1.3</w:t>
        </w:r>
        <w:r w:rsidR="00380430">
          <w:rPr>
            <w:noProof/>
            <w:sz w:val="22"/>
            <w:lang w:val="en-GB" w:eastAsia="en-GB"/>
          </w:rPr>
          <w:tab/>
        </w:r>
        <w:r w:rsidR="00380430" w:rsidRPr="000279F2">
          <w:rPr>
            <w:rStyle w:val="Hyperlink"/>
            <w:rFonts w:cstheme="minorHAnsi"/>
            <w:noProof/>
          </w:rPr>
          <w:t>Required result</w:t>
        </w:r>
        <w:r w:rsidR="00380430">
          <w:rPr>
            <w:noProof/>
            <w:webHidden/>
          </w:rPr>
          <w:tab/>
        </w:r>
        <w:r w:rsidR="00380430">
          <w:rPr>
            <w:noProof/>
            <w:webHidden/>
          </w:rPr>
          <w:fldChar w:fldCharType="begin"/>
        </w:r>
        <w:r w:rsidR="00380430">
          <w:rPr>
            <w:noProof/>
            <w:webHidden/>
          </w:rPr>
          <w:instrText xml:space="preserve"> PAGEREF _Toc476134629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30" w:history="1">
        <w:r w:rsidR="00380430" w:rsidRPr="000279F2">
          <w:rPr>
            <w:rStyle w:val="Hyperlink"/>
            <w:rFonts w:cstheme="minorHAnsi"/>
            <w:noProof/>
          </w:rPr>
          <w:t>6</w:t>
        </w:r>
        <w:r w:rsidR="00380430">
          <w:rPr>
            <w:noProof/>
            <w:sz w:val="22"/>
            <w:szCs w:val="22"/>
            <w:lang w:val="en-GB" w:eastAsia="en-GB"/>
          </w:rPr>
          <w:tab/>
        </w:r>
        <w:r w:rsidR="00380430" w:rsidRPr="000279F2">
          <w:rPr>
            <w:rStyle w:val="Hyperlink"/>
            <w:rFonts w:cstheme="minorHAnsi"/>
            <w:noProof/>
          </w:rPr>
          <w:t>Power supply, special purpose and safety tests</w:t>
        </w:r>
        <w:r w:rsidR="00380430">
          <w:rPr>
            <w:noProof/>
            <w:webHidden/>
          </w:rPr>
          <w:tab/>
        </w:r>
        <w:r w:rsidR="00380430">
          <w:rPr>
            <w:noProof/>
            <w:webHidden/>
          </w:rPr>
          <w:fldChar w:fldCharType="begin"/>
        </w:r>
        <w:r w:rsidR="00380430">
          <w:rPr>
            <w:noProof/>
            <w:webHidden/>
          </w:rPr>
          <w:instrText xml:space="preserve"> PAGEREF _Toc476134630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7E1D7B">
      <w:pPr>
        <w:pStyle w:val="TOC2"/>
        <w:rPr>
          <w:noProof/>
          <w:sz w:val="22"/>
          <w:lang w:val="en-GB" w:eastAsia="en-GB"/>
        </w:rPr>
      </w:pPr>
      <w:hyperlink w:anchor="_Toc476134631" w:history="1">
        <w:r w:rsidR="00380430" w:rsidRPr="000279F2">
          <w:rPr>
            <w:rStyle w:val="Hyperlink"/>
            <w:rFonts w:cstheme="minorHAnsi"/>
            <w:noProof/>
          </w:rPr>
          <w:t>6.1</w:t>
        </w:r>
        <w:r w:rsidR="00380430">
          <w:rPr>
            <w:noProof/>
            <w:sz w:val="22"/>
            <w:lang w:val="en-GB" w:eastAsia="en-GB"/>
          </w:rPr>
          <w:tab/>
        </w:r>
        <w:r w:rsidR="00380430" w:rsidRPr="000279F2">
          <w:rPr>
            <w:rStyle w:val="Hyperlink"/>
            <w:rFonts w:cstheme="minorHAnsi"/>
            <w:noProof/>
          </w:rPr>
          <w:t>Extreme power supply</w:t>
        </w:r>
        <w:r w:rsidR="00380430">
          <w:rPr>
            <w:noProof/>
            <w:webHidden/>
          </w:rPr>
          <w:tab/>
        </w:r>
        <w:r w:rsidR="00380430">
          <w:rPr>
            <w:noProof/>
            <w:webHidden/>
          </w:rPr>
          <w:fldChar w:fldCharType="begin"/>
        </w:r>
        <w:r w:rsidR="00380430">
          <w:rPr>
            <w:noProof/>
            <w:webHidden/>
          </w:rPr>
          <w:instrText xml:space="preserve"> PAGEREF _Toc476134631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7E1D7B">
      <w:pPr>
        <w:pStyle w:val="TOC2"/>
        <w:rPr>
          <w:noProof/>
          <w:sz w:val="22"/>
          <w:lang w:val="en-GB" w:eastAsia="en-GB"/>
        </w:rPr>
      </w:pPr>
      <w:hyperlink w:anchor="_Toc476134632" w:history="1">
        <w:r w:rsidR="00380430" w:rsidRPr="000279F2">
          <w:rPr>
            <w:rStyle w:val="Hyperlink"/>
            <w:rFonts w:cstheme="minorHAnsi"/>
            <w:noProof/>
          </w:rPr>
          <w:t>6.2</w:t>
        </w:r>
        <w:r w:rsidR="00380430">
          <w:rPr>
            <w:noProof/>
            <w:sz w:val="22"/>
            <w:lang w:val="en-GB" w:eastAsia="en-GB"/>
          </w:rPr>
          <w:tab/>
        </w:r>
        <w:r w:rsidR="00380430" w:rsidRPr="000279F2">
          <w:rPr>
            <w:rStyle w:val="Hyperlink"/>
            <w:rFonts w:cstheme="minorHAnsi"/>
            <w:noProof/>
          </w:rPr>
          <w:t>Excessive conditions</w:t>
        </w:r>
        <w:r w:rsidR="00380430">
          <w:rPr>
            <w:noProof/>
            <w:webHidden/>
          </w:rPr>
          <w:tab/>
        </w:r>
        <w:r w:rsidR="00380430">
          <w:rPr>
            <w:noProof/>
            <w:webHidden/>
          </w:rPr>
          <w:fldChar w:fldCharType="begin"/>
        </w:r>
        <w:r w:rsidR="00380430">
          <w:rPr>
            <w:noProof/>
            <w:webHidden/>
          </w:rPr>
          <w:instrText xml:space="preserve"> PAGEREF _Toc476134632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7E1D7B">
      <w:pPr>
        <w:pStyle w:val="TOC2"/>
        <w:rPr>
          <w:noProof/>
          <w:sz w:val="22"/>
          <w:lang w:val="en-GB" w:eastAsia="en-GB"/>
        </w:rPr>
      </w:pPr>
      <w:hyperlink w:anchor="_Toc476134633" w:history="1">
        <w:r w:rsidR="00380430" w:rsidRPr="000279F2">
          <w:rPr>
            <w:rStyle w:val="Hyperlink"/>
            <w:rFonts w:cstheme="minorHAnsi"/>
            <w:noProof/>
          </w:rPr>
          <w:t>6.3</w:t>
        </w:r>
        <w:r w:rsidR="00380430">
          <w:rPr>
            <w:noProof/>
            <w:sz w:val="22"/>
            <w:lang w:val="en-GB" w:eastAsia="en-GB"/>
          </w:rPr>
          <w:tab/>
        </w:r>
        <w:r w:rsidR="00380430" w:rsidRPr="000279F2">
          <w:rPr>
            <w:rStyle w:val="Hyperlink"/>
            <w:rFonts w:cstheme="minorHAnsi"/>
            <w:noProof/>
          </w:rPr>
          <w:t>Power supply short-term variation</w:t>
        </w:r>
        <w:r w:rsidR="00380430">
          <w:rPr>
            <w:noProof/>
            <w:webHidden/>
          </w:rPr>
          <w:tab/>
        </w:r>
        <w:r w:rsidR="00380430">
          <w:rPr>
            <w:noProof/>
            <w:webHidden/>
          </w:rPr>
          <w:fldChar w:fldCharType="begin"/>
        </w:r>
        <w:r w:rsidR="00380430">
          <w:rPr>
            <w:noProof/>
            <w:webHidden/>
          </w:rPr>
          <w:instrText xml:space="preserve"> PAGEREF _Toc476134633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7E1D7B">
      <w:pPr>
        <w:pStyle w:val="TOC2"/>
        <w:rPr>
          <w:noProof/>
          <w:sz w:val="22"/>
          <w:lang w:val="en-GB" w:eastAsia="en-GB"/>
        </w:rPr>
      </w:pPr>
      <w:hyperlink w:anchor="_Toc476134634" w:history="1">
        <w:r w:rsidR="00380430" w:rsidRPr="000279F2">
          <w:rPr>
            <w:rStyle w:val="Hyperlink"/>
            <w:rFonts w:cstheme="minorHAnsi"/>
            <w:noProof/>
          </w:rPr>
          <w:t>6.4</w:t>
        </w:r>
        <w:r w:rsidR="00380430">
          <w:rPr>
            <w:noProof/>
            <w:sz w:val="22"/>
            <w:lang w:val="en-GB" w:eastAsia="en-GB"/>
          </w:rPr>
          <w:tab/>
        </w:r>
        <w:r w:rsidR="00380430" w:rsidRPr="000279F2">
          <w:rPr>
            <w:rStyle w:val="Hyperlink"/>
            <w:rFonts w:cstheme="minorHAnsi"/>
            <w:noProof/>
          </w:rPr>
          <w:t>Power supply failure</w:t>
        </w:r>
        <w:r w:rsidR="00380430">
          <w:rPr>
            <w:noProof/>
            <w:webHidden/>
          </w:rPr>
          <w:tab/>
        </w:r>
        <w:r w:rsidR="00380430">
          <w:rPr>
            <w:noProof/>
            <w:webHidden/>
          </w:rPr>
          <w:fldChar w:fldCharType="begin"/>
        </w:r>
        <w:r w:rsidR="00380430">
          <w:rPr>
            <w:noProof/>
            <w:webHidden/>
          </w:rPr>
          <w:instrText xml:space="preserve"> PAGEREF _Toc476134634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7E1D7B">
      <w:pPr>
        <w:pStyle w:val="TOC2"/>
        <w:rPr>
          <w:noProof/>
          <w:sz w:val="22"/>
          <w:lang w:val="en-GB" w:eastAsia="en-GB"/>
        </w:rPr>
      </w:pPr>
      <w:hyperlink w:anchor="_Toc476134635" w:history="1">
        <w:r w:rsidR="00380430" w:rsidRPr="000279F2">
          <w:rPr>
            <w:rStyle w:val="Hyperlink"/>
            <w:rFonts w:cstheme="minorHAnsi"/>
            <w:noProof/>
          </w:rPr>
          <w:t>6.5</w:t>
        </w:r>
        <w:r w:rsidR="00380430">
          <w:rPr>
            <w:noProof/>
            <w:sz w:val="22"/>
            <w:lang w:val="en-GB" w:eastAsia="en-GB"/>
          </w:rPr>
          <w:tab/>
        </w:r>
        <w:r w:rsidR="00380430" w:rsidRPr="000279F2">
          <w:rPr>
            <w:rStyle w:val="Hyperlink"/>
            <w:rFonts w:cstheme="minorHAnsi"/>
            <w:noProof/>
          </w:rPr>
          <w:t>Compass Safe Distance</w:t>
        </w:r>
        <w:r w:rsidR="00380430">
          <w:rPr>
            <w:noProof/>
            <w:webHidden/>
          </w:rPr>
          <w:tab/>
        </w:r>
        <w:r w:rsidR="00380430">
          <w:rPr>
            <w:noProof/>
            <w:webHidden/>
          </w:rPr>
          <w:fldChar w:fldCharType="begin"/>
        </w:r>
        <w:r w:rsidR="00380430">
          <w:rPr>
            <w:noProof/>
            <w:webHidden/>
          </w:rPr>
          <w:instrText xml:space="preserve"> PAGEREF _Toc476134635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7E1D7B">
      <w:pPr>
        <w:pStyle w:val="TOC2"/>
        <w:rPr>
          <w:noProof/>
          <w:sz w:val="22"/>
          <w:lang w:val="en-GB" w:eastAsia="en-GB"/>
        </w:rPr>
      </w:pPr>
      <w:hyperlink w:anchor="_Toc476134636" w:history="1">
        <w:r w:rsidR="00380430" w:rsidRPr="000279F2">
          <w:rPr>
            <w:rStyle w:val="Hyperlink"/>
            <w:rFonts w:cstheme="minorHAnsi"/>
            <w:noProof/>
          </w:rPr>
          <w:t>6.6</w:t>
        </w:r>
        <w:r w:rsidR="00380430">
          <w:rPr>
            <w:noProof/>
            <w:sz w:val="22"/>
            <w:lang w:val="en-GB" w:eastAsia="en-GB"/>
          </w:rPr>
          <w:tab/>
        </w:r>
        <w:r w:rsidR="00380430" w:rsidRPr="000279F2">
          <w:rPr>
            <w:rStyle w:val="Hyperlink"/>
            <w:rFonts w:cstheme="minorHAnsi"/>
            <w:noProof/>
          </w:rPr>
          <w:t>Additional PSU tests</w:t>
        </w:r>
        <w:r w:rsidR="00380430">
          <w:rPr>
            <w:noProof/>
            <w:webHidden/>
          </w:rPr>
          <w:tab/>
        </w:r>
        <w:r w:rsidR="00380430">
          <w:rPr>
            <w:noProof/>
            <w:webHidden/>
          </w:rPr>
          <w:fldChar w:fldCharType="begin"/>
        </w:r>
        <w:r w:rsidR="00380430">
          <w:rPr>
            <w:noProof/>
            <w:webHidden/>
          </w:rPr>
          <w:instrText xml:space="preserve"> PAGEREF _Toc476134636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37" w:history="1">
        <w:r w:rsidR="00380430" w:rsidRPr="000279F2">
          <w:rPr>
            <w:rStyle w:val="Hyperlink"/>
            <w:rFonts w:cstheme="minorHAnsi"/>
            <w:noProof/>
          </w:rPr>
          <w:t>7</w:t>
        </w:r>
        <w:r w:rsidR="00380430">
          <w:rPr>
            <w:noProof/>
            <w:sz w:val="22"/>
            <w:szCs w:val="22"/>
            <w:lang w:val="en-GB" w:eastAsia="en-GB"/>
          </w:rPr>
          <w:tab/>
        </w:r>
        <w:r w:rsidR="00380430" w:rsidRPr="000279F2">
          <w:rPr>
            <w:rStyle w:val="Hyperlink"/>
            <w:rFonts w:cstheme="minorHAnsi"/>
            <w:noProof/>
          </w:rPr>
          <w:t>Environmental tests</w:t>
        </w:r>
        <w:r w:rsidR="00380430">
          <w:rPr>
            <w:noProof/>
            <w:webHidden/>
          </w:rPr>
          <w:tab/>
        </w:r>
        <w:r w:rsidR="00380430">
          <w:rPr>
            <w:noProof/>
            <w:webHidden/>
          </w:rPr>
          <w:fldChar w:fldCharType="begin"/>
        </w:r>
        <w:r w:rsidR="00380430">
          <w:rPr>
            <w:noProof/>
            <w:webHidden/>
          </w:rPr>
          <w:instrText xml:space="preserve"> PAGEREF _Toc476134637 \h </w:instrText>
        </w:r>
        <w:r w:rsidR="00380430">
          <w:rPr>
            <w:noProof/>
            <w:webHidden/>
          </w:rPr>
        </w:r>
        <w:r w:rsidR="00380430">
          <w:rPr>
            <w:noProof/>
            <w:webHidden/>
          </w:rPr>
          <w:fldChar w:fldCharType="separate"/>
        </w:r>
        <w:r w:rsidR="00380430">
          <w:rPr>
            <w:noProof/>
            <w:webHidden/>
          </w:rPr>
          <w:t>8</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38" w:history="1">
        <w:r w:rsidR="00380430" w:rsidRPr="000279F2">
          <w:rPr>
            <w:rStyle w:val="Hyperlink"/>
            <w:rFonts w:cstheme="minorHAnsi"/>
            <w:noProof/>
          </w:rPr>
          <w:t>8</w:t>
        </w:r>
        <w:r w:rsidR="00380430">
          <w:rPr>
            <w:noProof/>
            <w:sz w:val="22"/>
            <w:szCs w:val="22"/>
            <w:lang w:val="en-GB" w:eastAsia="en-GB"/>
          </w:rPr>
          <w:tab/>
        </w:r>
        <w:r w:rsidR="00380430" w:rsidRPr="000279F2">
          <w:rPr>
            <w:rStyle w:val="Hyperlink"/>
            <w:rFonts w:cstheme="minorHAnsi"/>
            <w:noProof/>
          </w:rPr>
          <w:t>EMC tests</w:t>
        </w:r>
        <w:r w:rsidR="00380430">
          <w:rPr>
            <w:noProof/>
            <w:webHidden/>
          </w:rPr>
          <w:tab/>
        </w:r>
        <w:r w:rsidR="00380430">
          <w:rPr>
            <w:noProof/>
            <w:webHidden/>
          </w:rPr>
          <w:fldChar w:fldCharType="begin"/>
        </w:r>
        <w:r w:rsidR="00380430">
          <w:rPr>
            <w:noProof/>
            <w:webHidden/>
          </w:rPr>
          <w:instrText xml:space="preserve"> PAGEREF _Toc476134638 \h </w:instrText>
        </w:r>
        <w:r w:rsidR="00380430">
          <w:rPr>
            <w:noProof/>
            <w:webHidden/>
          </w:rPr>
        </w:r>
        <w:r w:rsidR="00380430">
          <w:rPr>
            <w:noProof/>
            <w:webHidden/>
          </w:rPr>
          <w:fldChar w:fldCharType="separate"/>
        </w:r>
        <w:r w:rsidR="00380430">
          <w:rPr>
            <w:noProof/>
            <w:webHidden/>
          </w:rPr>
          <w:t>8</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39" w:history="1">
        <w:r w:rsidR="00380430" w:rsidRPr="000279F2">
          <w:rPr>
            <w:rStyle w:val="Hyperlink"/>
            <w:rFonts w:cstheme="minorHAnsi"/>
            <w:noProof/>
          </w:rPr>
          <w:t>9</w:t>
        </w:r>
        <w:r w:rsidR="00380430">
          <w:rPr>
            <w:noProof/>
            <w:sz w:val="22"/>
            <w:szCs w:val="22"/>
            <w:lang w:val="en-GB" w:eastAsia="en-GB"/>
          </w:rPr>
          <w:tab/>
        </w:r>
        <w:r w:rsidR="00380430" w:rsidRPr="000279F2">
          <w:rPr>
            <w:rStyle w:val="Hyperlink"/>
            <w:rFonts w:cstheme="minorHAnsi"/>
            <w:noProof/>
          </w:rPr>
          <w:t>Operational tests</w:t>
        </w:r>
        <w:r w:rsidR="00380430">
          <w:rPr>
            <w:noProof/>
            <w:webHidden/>
          </w:rPr>
          <w:tab/>
        </w:r>
        <w:r w:rsidR="00380430">
          <w:rPr>
            <w:noProof/>
            <w:webHidden/>
          </w:rPr>
          <w:fldChar w:fldCharType="begin"/>
        </w:r>
        <w:r w:rsidR="00380430">
          <w:rPr>
            <w:noProof/>
            <w:webHidden/>
          </w:rPr>
          <w:instrText xml:space="preserve"> PAGEREF _Toc476134639 \h </w:instrText>
        </w:r>
        <w:r w:rsidR="00380430">
          <w:rPr>
            <w:noProof/>
            <w:webHidden/>
          </w:rPr>
        </w:r>
        <w:r w:rsidR="00380430">
          <w:rPr>
            <w:noProof/>
            <w:webHidden/>
          </w:rPr>
          <w:fldChar w:fldCharType="separate"/>
        </w:r>
        <w:r w:rsidR="00380430">
          <w:rPr>
            <w:noProof/>
            <w:webHidden/>
          </w:rPr>
          <w:t>8</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40" w:history="1">
        <w:r w:rsidR="00380430" w:rsidRPr="000279F2">
          <w:rPr>
            <w:rStyle w:val="Hyperlink"/>
            <w:rFonts w:cstheme="minorHAnsi"/>
            <w:noProof/>
          </w:rPr>
          <w:t>10</w:t>
        </w:r>
        <w:r w:rsidR="00380430">
          <w:rPr>
            <w:noProof/>
            <w:sz w:val="22"/>
            <w:szCs w:val="22"/>
            <w:lang w:val="en-GB" w:eastAsia="en-GB"/>
          </w:rPr>
          <w:tab/>
        </w:r>
        <w:r w:rsidR="00380430" w:rsidRPr="000279F2">
          <w:rPr>
            <w:rStyle w:val="Hyperlink"/>
            <w:rFonts w:cstheme="minorHAnsi"/>
            <w:noProof/>
          </w:rPr>
          <w:t>Physical tests</w:t>
        </w:r>
        <w:r w:rsidR="00380430">
          <w:rPr>
            <w:noProof/>
            <w:webHidden/>
          </w:rPr>
          <w:tab/>
        </w:r>
        <w:r w:rsidR="00380430">
          <w:rPr>
            <w:noProof/>
            <w:webHidden/>
          </w:rPr>
          <w:fldChar w:fldCharType="begin"/>
        </w:r>
        <w:r w:rsidR="00380430">
          <w:rPr>
            <w:noProof/>
            <w:webHidden/>
          </w:rPr>
          <w:instrText xml:space="preserve"> PAGEREF _Toc476134640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7E1D7B">
      <w:pPr>
        <w:pStyle w:val="TOC2"/>
        <w:rPr>
          <w:noProof/>
          <w:sz w:val="22"/>
          <w:lang w:val="en-GB" w:eastAsia="en-GB"/>
        </w:rPr>
      </w:pPr>
      <w:hyperlink w:anchor="_Toc476134641" w:history="1">
        <w:r w:rsidR="00380430" w:rsidRPr="000279F2">
          <w:rPr>
            <w:rStyle w:val="Hyperlink"/>
            <w:rFonts w:cstheme="minorHAnsi"/>
            <w:noProof/>
          </w:rPr>
          <w:t>10.1</w:t>
        </w:r>
        <w:r w:rsidR="00380430">
          <w:rPr>
            <w:noProof/>
            <w:sz w:val="22"/>
            <w:lang w:val="en-GB" w:eastAsia="en-GB"/>
          </w:rPr>
          <w:tab/>
        </w:r>
        <w:r w:rsidR="00380430" w:rsidRPr="000279F2">
          <w:rPr>
            <w:rStyle w:val="Hyperlink"/>
            <w:rFonts w:cstheme="minorHAnsi"/>
            <w:noProof/>
          </w:rPr>
          <w:t>TDMA transmitter</w:t>
        </w:r>
        <w:r w:rsidR="00380430">
          <w:rPr>
            <w:noProof/>
            <w:webHidden/>
          </w:rPr>
          <w:tab/>
        </w:r>
        <w:r w:rsidR="00380430">
          <w:rPr>
            <w:noProof/>
            <w:webHidden/>
          </w:rPr>
          <w:fldChar w:fldCharType="begin"/>
        </w:r>
        <w:r w:rsidR="00380430">
          <w:rPr>
            <w:noProof/>
            <w:webHidden/>
          </w:rPr>
          <w:instrText xml:space="preserve"> PAGEREF _Toc476134641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7E1D7B">
      <w:pPr>
        <w:pStyle w:val="TOC3"/>
        <w:tabs>
          <w:tab w:val="left" w:pos="960"/>
          <w:tab w:val="right" w:leader="dot" w:pos="10456"/>
        </w:tabs>
        <w:rPr>
          <w:noProof/>
          <w:sz w:val="22"/>
          <w:lang w:val="en-GB" w:eastAsia="en-GB"/>
        </w:rPr>
      </w:pPr>
      <w:hyperlink w:anchor="_Toc476134642" w:history="1">
        <w:r w:rsidR="00380430" w:rsidRPr="000279F2">
          <w:rPr>
            <w:rStyle w:val="Hyperlink"/>
            <w:rFonts w:cstheme="minorHAnsi"/>
            <w:noProof/>
          </w:rPr>
          <w:t>10.1.1</w:t>
        </w:r>
        <w:r w:rsidR="00380430">
          <w:rPr>
            <w:noProof/>
            <w:sz w:val="22"/>
            <w:lang w:val="en-GB" w:eastAsia="en-GB"/>
          </w:rPr>
          <w:tab/>
        </w:r>
        <w:r w:rsidR="00380430" w:rsidRPr="000279F2">
          <w:rPr>
            <w:rStyle w:val="Hyperlink"/>
            <w:rFonts w:cstheme="minorHAnsi"/>
            <w:noProof/>
          </w:rPr>
          <w:t>Carrier power</w:t>
        </w:r>
        <w:r w:rsidR="00380430">
          <w:rPr>
            <w:noProof/>
            <w:webHidden/>
          </w:rPr>
          <w:tab/>
        </w:r>
        <w:r w:rsidR="00380430">
          <w:rPr>
            <w:noProof/>
            <w:webHidden/>
          </w:rPr>
          <w:fldChar w:fldCharType="begin"/>
        </w:r>
        <w:r w:rsidR="00380430">
          <w:rPr>
            <w:noProof/>
            <w:webHidden/>
          </w:rPr>
          <w:instrText xml:space="preserve"> PAGEREF _Toc476134642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7E1D7B">
      <w:pPr>
        <w:pStyle w:val="TOC3"/>
        <w:tabs>
          <w:tab w:val="left" w:pos="960"/>
          <w:tab w:val="right" w:leader="dot" w:pos="10456"/>
        </w:tabs>
        <w:rPr>
          <w:noProof/>
          <w:sz w:val="22"/>
          <w:lang w:val="en-GB" w:eastAsia="en-GB"/>
        </w:rPr>
      </w:pPr>
      <w:hyperlink w:anchor="_Toc476134643" w:history="1">
        <w:r w:rsidR="00380430" w:rsidRPr="000279F2">
          <w:rPr>
            <w:rStyle w:val="Hyperlink"/>
            <w:rFonts w:cstheme="minorHAnsi"/>
            <w:noProof/>
          </w:rPr>
          <w:t>10.1.2</w:t>
        </w:r>
        <w:r w:rsidR="00380430">
          <w:rPr>
            <w:noProof/>
            <w:sz w:val="22"/>
            <w:lang w:val="en-GB" w:eastAsia="en-GB"/>
          </w:rPr>
          <w:tab/>
        </w:r>
        <w:r w:rsidR="00380430" w:rsidRPr="000279F2">
          <w:rPr>
            <w:rStyle w:val="Hyperlink"/>
            <w:rFonts w:cstheme="minorHAnsi"/>
            <w:noProof/>
          </w:rPr>
          <w:t>Slotted transmission spectrum</w:t>
        </w:r>
        <w:r w:rsidR="00380430">
          <w:rPr>
            <w:noProof/>
            <w:webHidden/>
          </w:rPr>
          <w:tab/>
        </w:r>
        <w:r w:rsidR="00380430">
          <w:rPr>
            <w:noProof/>
            <w:webHidden/>
          </w:rPr>
          <w:fldChar w:fldCharType="begin"/>
        </w:r>
        <w:r w:rsidR="00380430">
          <w:rPr>
            <w:noProof/>
            <w:webHidden/>
          </w:rPr>
          <w:instrText xml:space="preserve"> PAGEREF _Toc476134643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7E1D7B">
      <w:pPr>
        <w:pStyle w:val="TOC3"/>
        <w:tabs>
          <w:tab w:val="left" w:pos="960"/>
          <w:tab w:val="right" w:leader="dot" w:pos="10456"/>
        </w:tabs>
        <w:rPr>
          <w:noProof/>
          <w:sz w:val="22"/>
          <w:lang w:val="en-GB" w:eastAsia="en-GB"/>
        </w:rPr>
      </w:pPr>
      <w:hyperlink w:anchor="_Toc476134644" w:history="1">
        <w:r w:rsidR="00380430" w:rsidRPr="000279F2">
          <w:rPr>
            <w:rStyle w:val="Hyperlink"/>
            <w:rFonts w:cstheme="minorHAnsi"/>
            <w:noProof/>
          </w:rPr>
          <w:t>10.1.3</w:t>
        </w:r>
        <w:r w:rsidR="00380430">
          <w:rPr>
            <w:noProof/>
            <w:sz w:val="22"/>
            <w:lang w:val="en-GB" w:eastAsia="en-GB"/>
          </w:rPr>
          <w:tab/>
        </w:r>
        <w:r w:rsidR="00380430" w:rsidRPr="000279F2">
          <w:rPr>
            <w:rStyle w:val="Hyperlink"/>
            <w:rFonts w:cstheme="minorHAnsi"/>
            <w:noProof/>
          </w:rPr>
          <w:t>Modulation accuracy</w:t>
        </w:r>
        <w:r w:rsidR="00380430">
          <w:rPr>
            <w:noProof/>
            <w:webHidden/>
          </w:rPr>
          <w:tab/>
        </w:r>
        <w:r w:rsidR="00380430">
          <w:rPr>
            <w:noProof/>
            <w:webHidden/>
          </w:rPr>
          <w:fldChar w:fldCharType="begin"/>
        </w:r>
        <w:r w:rsidR="00380430">
          <w:rPr>
            <w:noProof/>
            <w:webHidden/>
          </w:rPr>
          <w:instrText xml:space="preserve"> PAGEREF _Toc476134644 \h </w:instrText>
        </w:r>
        <w:r w:rsidR="00380430">
          <w:rPr>
            <w:noProof/>
            <w:webHidden/>
          </w:rPr>
        </w:r>
        <w:r w:rsidR="00380430">
          <w:rPr>
            <w:noProof/>
            <w:webHidden/>
          </w:rPr>
          <w:fldChar w:fldCharType="separate"/>
        </w:r>
        <w:r w:rsidR="00380430">
          <w:rPr>
            <w:noProof/>
            <w:webHidden/>
          </w:rPr>
          <w:t>10</w:t>
        </w:r>
        <w:r w:rsidR="00380430">
          <w:rPr>
            <w:noProof/>
            <w:webHidden/>
          </w:rPr>
          <w:fldChar w:fldCharType="end"/>
        </w:r>
      </w:hyperlink>
    </w:p>
    <w:p w:rsidR="00380430" w:rsidRDefault="007E1D7B">
      <w:pPr>
        <w:pStyle w:val="TOC3"/>
        <w:tabs>
          <w:tab w:val="left" w:pos="960"/>
          <w:tab w:val="right" w:leader="dot" w:pos="10456"/>
        </w:tabs>
        <w:rPr>
          <w:noProof/>
          <w:sz w:val="22"/>
          <w:lang w:val="en-GB" w:eastAsia="en-GB"/>
        </w:rPr>
      </w:pPr>
      <w:hyperlink w:anchor="_Toc476134645" w:history="1">
        <w:r w:rsidR="00380430" w:rsidRPr="000279F2">
          <w:rPr>
            <w:rStyle w:val="Hyperlink"/>
            <w:rFonts w:cstheme="minorHAnsi"/>
            <w:noProof/>
          </w:rPr>
          <w:t>10.1.4</w:t>
        </w:r>
        <w:r w:rsidR="00380430">
          <w:rPr>
            <w:noProof/>
            <w:sz w:val="22"/>
            <w:lang w:val="en-GB" w:eastAsia="en-GB"/>
          </w:rPr>
          <w:tab/>
        </w:r>
        <w:r w:rsidR="00380430" w:rsidRPr="000279F2">
          <w:rPr>
            <w:rStyle w:val="Hyperlink"/>
            <w:rFonts w:cstheme="minorHAnsi"/>
            <w:noProof/>
          </w:rPr>
          <w:t>Transmitter output power characteristics</w:t>
        </w:r>
        <w:r w:rsidR="00380430">
          <w:rPr>
            <w:noProof/>
            <w:webHidden/>
          </w:rPr>
          <w:tab/>
        </w:r>
        <w:r w:rsidR="00380430">
          <w:rPr>
            <w:noProof/>
            <w:webHidden/>
          </w:rPr>
          <w:fldChar w:fldCharType="begin"/>
        </w:r>
        <w:r w:rsidR="00380430">
          <w:rPr>
            <w:noProof/>
            <w:webHidden/>
          </w:rPr>
          <w:instrText xml:space="preserve"> PAGEREF _Toc476134645 \h </w:instrText>
        </w:r>
        <w:r w:rsidR="00380430">
          <w:rPr>
            <w:noProof/>
            <w:webHidden/>
          </w:rPr>
        </w:r>
        <w:r w:rsidR="00380430">
          <w:rPr>
            <w:noProof/>
            <w:webHidden/>
          </w:rPr>
          <w:fldChar w:fldCharType="separate"/>
        </w:r>
        <w:r w:rsidR="00380430">
          <w:rPr>
            <w:noProof/>
            <w:webHidden/>
          </w:rPr>
          <w:t>10</w:t>
        </w:r>
        <w:r w:rsidR="00380430">
          <w:rPr>
            <w:noProof/>
            <w:webHidden/>
          </w:rPr>
          <w:fldChar w:fldCharType="end"/>
        </w:r>
      </w:hyperlink>
    </w:p>
    <w:p w:rsidR="00380430" w:rsidRDefault="007E1D7B">
      <w:pPr>
        <w:pStyle w:val="TOC2"/>
        <w:rPr>
          <w:noProof/>
          <w:sz w:val="22"/>
          <w:lang w:val="en-GB" w:eastAsia="en-GB"/>
        </w:rPr>
      </w:pPr>
      <w:hyperlink w:anchor="_Toc476134646" w:history="1">
        <w:r w:rsidR="00380430" w:rsidRPr="000279F2">
          <w:rPr>
            <w:rStyle w:val="Hyperlink"/>
            <w:rFonts w:cstheme="minorHAnsi"/>
            <w:noProof/>
          </w:rPr>
          <w:t>10.2</w:t>
        </w:r>
        <w:r w:rsidR="00380430">
          <w:rPr>
            <w:noProof/>
            <w:sz w:val="22"/>
            <w:lang w:val="en-GB" w:eastAsia="en-GB"/>
          </w:rPr>
          <w:tab/>
        </w:r>
        <w:r w:rsidR="00380430" w:rsidRPr="000279F2">
          <w:rPr>
            <w:rStyle w:val="Hyperlink"/>
            <w:rFonts w:cstheme="minorHAnsi"/>
            <w:noProof/>
          </w:rPr>
          <w:t>TDMA receiver</w:t>
        </w:r>
        <w:r w:rsidR="00380430">
          <w:rPr>
            <w:noProof/>
            <w:webHidden/>
          </w:rPr>
          <w:tab/>
        </w:r>
        <w:r w:rsidR="00380430">
          <w:rPr>
            <w:noProof/>
            <w:webHidden/>
          </w:rPr>
          <w:fldChar w:fldCharType="begin"/>
        </w:r>
        <w:r w:rsidR="00380430">
          <w:rPr>
            <w:noProof/>
            <w:webHidden/>
          </w:rPr>
          <w:instrText xml:space="preserve"> PAGEREF _Toc476134646 \h </w:instrText>
        </w:r>
        <w:r w:rsidR="00380430">
          <w:rPr>
            <w:noProof/>
            <w:webHidden/>
          </w:rPr>
        </w:r>
        <w:r w:rsidR="00380430">
          <w:rPr>
            <w:noProof/>
            <w:webHidden/>
          </w:rPr>
          <w:fldChar w:fldCharType="separate"/>
        </w:r>
        <w:r w:rsidR="00380430">
          <w:rPr>
            <w:noProof/>
            <w:webHidden/>
          </w:rPr>
          <w:t>11</w:t>
        </w:r>
        <w:r w:rsidR="00380430">
          <w:rPr>
            <w:noProof/>
            <w:webHidden/>
          </w:rPr>
          <w:fldChar w:fldCharType="end"/>
        </w:r>
      </w:hyperlink>
    </w:p>
    <w:p w:rsidR="00380430" w:rsidRDefault="007E1D7B">
      <w:pPr>
        <w:pStyle w:val="TOC3"/>
        <w:tabs>
          <w:tab w:val="left" w:pos="960"/>
          <w:tab w:val="right" w:leader="dot" w:pos="10456"/>
        </w:tabs>
        <w:rPr>
          <w:noProof/>
          <w:sz w:val="22"/>
          <w:lang w:val="en-GB" w:eastAsia="en-GB"/>
        </w:rPr>
      </w:pPr>
      <w:hyperlink w:anchor="_Toc476134647" w:history="1">
        <w:r w:rsidR="00380430" w:rsidRPr="000279F2">
          <w:rPr>
            <w:rStyle w:val="Hyperlink"/>
            <w:rFonts w:cstheme="minorHAnsi"/>
            <w:noProof/>
          </w:rPr>
          <w:t>10.2.1</w:t>
        </w:r>
        <w:r w:rsidR="00380430">
          <w:rPr>
            <w:noProof/>
            <w:sz w:val="22"/>
            <w:lang w:val="en-GB" w:eastAsia="en-GB"/>
          </w:rPr>
          <w:tab/>
        </w:r>
        <w:r w:rsidR="00380430" w:rsidRPr="000279F2">
          <w:rPr>
            <w:rStyle w:val="Hyperlink"/>
            <w:rFonts w:cstheme="minorHAnsi"/>
            <w:noProof/>
          </w:rPr>
          <w:t>Sensitivity</w:t>
        </w:r>
        <w:r w:rsidR="00380430">
          <w:rPr>
            <w:noProof/>
            <w:webHidden/>
          </w:rPr>
          <w:tab/>
        </w:r>
        <w:r w:rsidR="00380430">
          <w:rPr>
            <w:noProof/>
            <w:webHidden/>
          </w:rPr>
          <w:fldChar w:fldCharType="begin"/>
        </w:r>
        <w:r w:rsidR="00380430">
          <w:rPr>
            <w:noProof/>
            <w:webHidden/>
          </w:rPr>
          <w:instrText xml:space="preserve"> PAGEREF _Toc476134647 \h </w:instrText>
        </w:r>
        <w:r w:rsidR="00380430">
          <w:rPr>
            <w:noProof/>
            <w:webHidden/>
          </w:rPr>
        </w:r>
        <w:r w:rsidR="00380430">
          <w:rPr>
            <w:noProof/>
            <w:webHidden/>
          </w:rPr>
          <w:fldChar w:fldCharType="separate"/>
        </w:r>
        <w:r w:rsidR="00380430">
          <w:rPr>
            <w:noProof/>
            <w:webHidden/>
          </w:rPr>
          <w:t>11</w:t>
        </w:r>
        <w:r w:rsidR="00380430">
          <w:rPr>
            <w:noProof/>
            <w:webHidden/>
          </w:rPr>
          <w:fldChar w:fldCharType="end"/>
        </w:r>
      </w:hyperlink>
    </w:p>
    <w:p w:rsidR="00380430" w:rsidRDefault="007E1D7B">
      <w:pPr>
        <w:pStyle w:val="TOC3"/>
        <w:tabs>
          <w:tab w:val="left" w:pos="960"/>
          <w:tab w:val="right" w:leader="dot" w:pos="10456"/>
        </w:tabs>
        <w:rPr>
          <w:noProof/>
          <w:sz w:val="22"/>
          <w:lang w:val="en-GB" w:eastAsia="en-GB"/>
        </w:rPr>
      </w:pPr>
      <w:hyperlink w:anchor="_Toc476134648" w:history="1">
        <w:r w:rsidR="00380430" w:rsidRPr="000279F2">
          <w:rPr>
            <w:rStyle w:val="Hyperlink"/>
            <w:rFonts w:cstheme="minorHAnsi"/>
            <w:noProof/>
          </w:rPr>
          <w:t>10.2.2</w:t>
        </w:r>
        <w:r w:rsidR="00380430">
          <w:rPr>
            <w:noProof/>
            <w:sz w:val="22"/>
            <w:lang w:val="en-GB" w:eastAsia="en-GB"/>
          </w:rPr>
          <w:tab/>
        </w:r>
        <w:r w:rsidR="00380430" w:rsidRPr="000279F2">
          <w:rPr>
            <w:rStyle w:val="Hyperlink"/>
            <w:rFonts w:cstheme="minorHAnsi"/>
            <w:noProof/>
          </w:rPr>
          <w:t>Error behaviour at high input levels</w:t>
        </w:r>
        <w:r w:rsidR="00380430">
          <w:rPr>
            <w:noProof/>
            <w:webHidden/>
          </w:rPr>
          <w:tab/>
        </w:r>
        <w:r w:rsidR="00380430">
          <w:rPr>
            <w:noProof/>
            <w:webHidden/>
          </w:rPr>
          <w:fldChar w:fldCharType="begin"/>
        </w:r>
        <w:r w:rsidR="00380430">
          <w:rPr>
            <w:noProof/>
            <w:webHidden/>
          </w:rPr>
          <w:instrText xml:space="preserve"> PAGEREF _Toc476134648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7E1D7B">
      <w:pPr>
        <w:pStyle w:val="TOC3"/>
        <w:tabs>
          <w:tab w:val="left" w:pos="960"/>
          <w:tab w:val="right" w:leader="dot" w:pos="10456"/>
        </w:tabs>
        <w:rPr>
          <w:noProof/>
          <w:sz w:val="22"/>
          <w:lang w:val="en-GB" w:eastAsia="en-GB"/>
        </w:rPr>
      </w:pPr>
      <w:hyperlink w:anchor="_Toc476134649" w:history="1">
        <w:r w:rsidR="00380430" w:rsidRPr="000279F2">
          <w:rPr>
            <w:rStyle w:val="Hyperlink"/>
            <w:rFonts w:cstheme="minorHAnsi"/>
            <w:noProof/>
          </w:rPr>
          <w:t>10.2.3</w:t>
        </w:r>
        <w:r w:rsidR="00380430">
          <w:rPr>
            <w:noProof/>
            <w:sz w:val="22"/>
            <w:lang w:val="en-GB" w:eastAsia="en-GB"/>
          </w:rPr>
          <w:tab/>
        </w:r>
        <w:r w:rsidR="00380430" w:rsidRPr="000279F2">
          <w:rPr>
            <w:rStyle w:val="Hyperlink"/>
            <w:rFonts w:cstheme="minorHAnsi"/>
            <w:noProof/>
          </w:rPr>
          <w:t>Co-channel rejection</w:t>
        </w:r>
        <w:r w:rsidR="00380430">
          <w:rPr>
            <w:noProof/>
            <w:webHidden/>
          </w:rPr>
          <w:tab/>
        </w:r>
        <w:r w:rsidR="00380430">
          <w:rPr>
            <w:noProof/>
            <w:webHidden/>
          </w:rPr>
          <w:fldChar w:fldCharType="begin"/>
        </w:r>
        <w:r w:rsidR="00380430">
          <w:rPr>
            <w:noProof/>
            <w:webHidden/>
          </w:rPr>
          <w:instrText xml:space="preserve"> PAGEREF _Toc476134649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7E1D7B">
      <w:pPr>
        <w:pStyle w:val="TOC3"/>
        <w:tabs>
          <w:tab w:val="left" w:pos="960"/>
          <w:tab w:val="right" w:leader="dot" w:pos="10456"/>
        </w:tabs>
        <w:rPr>
          <w:noProof/>
          <w:sz w:val="22"/>
          <w:lang w:val="en-GB" w:eastAsia="en-GB"/>
        </w:rPr>
      </w:pPr>
      <w:hyperlink w:anchor="_Toc476134650" w:history="1">
        <w:r w:rsidR="00380430" w:rsidRPr="000279F2">
          <w:rPr>
            <w:rStyle w:val="Hyperlink"/>
            <w:rFonts w:cstheme="minorHAnsi"/>
            <w:noProof/>
          </w:rPr>
          <w:t>10.2.4</w:t>
        </w:r>
        <w:r w:rsidR="00380430">
          <w:rPr>
            <w:noProof/>
            <w:sz w:val="22"/>
            <w:lang w:val="en-GB" w:eastAsia="en-GB"/>
          </w:rPr>
          <w:tab/>
        </w:r>
        <w:r w:rsidR="00380430" w:rsidRPr="000279F2">
          <w:rPr>
            <w:rStyle w:val="Hyperlink"/>
            <w:rFonts w:cstheme="minorHAnsi"/>
            <w:noProof/>
          </w:rPr>
          <w:t>Adjacent channel selectivity</w:t>
        </w:r>
        <w:r w:rsidR="00380430">
          <w:rPr>
            <w:noProof/>
            <w:webHidden/>
          </w:rPr>
          <w:tab/>
        </w:r>
        <w:r w:rsidR="00380430">
          <w:rPr>
            <w:noProof/>
            <w:webHidden/>
          </w:rPr>
          <w:fldChar w:fldCharType="begin"/>
        </w:r>
        <w:r w:rsidR="00380430">
          <w:rPr>
            <w:noProof/>
            <w:webHidden/>
          </w:rPr>
          <w:instrText xml:space="preserve"> PAGEREF _Toc476134650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7E1D7B">
      <w:pPr>
        <w:pStyle w:val="TOC3"/>
        <w:tabs>
          <w:tab w:val="left" w:pos="960"/>
          <w:tab w:val="right" w:leader="dot" w:pos="10456"/>
        </w:tabs>
        <w:rPr>
          <w:noProof/>
          <w:sz w:val="22"/>
          <w:lang w:val="en-GB" w:eastAsia="en-GB"/>
        </w:rPr>
      </w:pPr>
      <w:hyperlink w:anchor="_Toc476134651" w:history="1">
        <w:r w:rsidR="00380430" w:rsidRPr="000279F2">
          <w:rPr>
            <w:rStyle w:val="Hyperlink"/>
            <w:rFonts w:cstheme="minorHAnsi"/>
            <w:noProof/>
          </w:rPr>
          <w:t>10.2.5</w:t>
        </w:r>
        <w:r w:rsidR="00380430">
          <w:rPr>
            <w:noProof/>
            <w:sz w:val="22"/>
            <w:lang w:val="en-GB" w:eastAsia="en-GB"/>
          </w:rPr>
          <w:tab/>
        </w:r>
        <w:r w:rsidR="00380430" w:rsidRPr="000279F2">
          <w:rPr>
            <w:rStyle w:val="Hyperlink"/>
            <w:rFonts w:cstheme="minorHAnsi"/>
            <w:noProof/>
          </w:rPr>
          <w:t>Forward Error Correction</w:t>
        </w:r>
        <w:r w:rsidR="00380430">
          <w:rPr>
            <w:noProof/>
            <w:webHidden/>
          </w:rPr>
          <w:tab/>
        </w:r>
        <w:r w:rsidR="00380430">
          <w:rPr>
            <w:noProof/>
            <w:webHidden/>
          </w:rPr>
          <w:fldChar w:fldCharType="begin"/>
        </w:r>
        <w:r w:rsidR="00380430">
          <w:rPr>
            <w:noProof/>
            <w:webHidden/>
          </w:rPr>
          <w:instrText xml:space="preserve"> PAGEREF _Toc476134651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7E1D7B">
      <w:pPr>
        <w:pStyle w:val="TOC2"/>
        <w:rPr>
          <w:noProof/>
          <w:sz w:val="22"/>
          <w:lang w:val="en-GB" w:eastAsia="en-GB"/>
        </w:rPr>
      </w:pPr>
      <w:hyperlink w:anchor="_Toc476134652" w:history="1">
        <w:r w:rsidR="00380430" w:rsidRPr="000279F2">
          <w:rPr>
            <w:rStyle w:val="Hyperlink"/>
            <w:rFonts w:cstheme="minorHAnsi"/>
            <w:noProof/>
          </w:rPr>
          <w:t>10.3</w:t>
        </w:r>
        <w:r w:rsidR="00380430">
          <w:rPr>
            <w:noProof/>
            <w:sz w:val="22"/>
            <w:lang w:val="en-GB" w:eastAsia="en-GB"/>
          </w:rPr>
          <w:tab/>
        </w:r>
        <w:r w:rsidR="00380430" w:rsidRPr="000279F2">
          <w:rPr>
            <w:rStyle w:val="Hyperlink"/>
            <w:rFonts w:cstheme="minorHAnsi"/>
            <w:noProof/>
          </w:rPr>
          <w:t>Conducted spurious emissions</w:t>
        </w:r>
        <w:r w:rsidR="00380430">
          <w:rPr>
            <w:noProof/>
            <w:webHidden/>
          </w:rPr>
          <w:tab/>
        </w:r>
        <w:r w:rsidR="00380430">
          <w:rPr>
            <w:noProof/>
            <w:webHidden/>
          </w:rPr>
          <w:fldChar w:fldCharType="begin"/>
        </w:r>
        <w:r w:rsidR="00380430">
          <w:rPr>
            <w:noProof/>
            <w:webHidden/>
          </w:rPr>
          <w:instrText xml:space="preserve"> PAGEREF _Toc476134652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53" w:history="1">
        <w:r w:rsidR="00380430" w:rsidRPr="000279F2">
          <w:rPr>
            <w:rStyle w:val="Hyperlink"/>
            <w:rFonts w:cstheme="minorHAnsi"/>
            <w:noProof/>
          </w:rPr>
          <w:t>11</w:t>
        </w:r>
        <w:r w:rsidR="00380430">
          <w:rPr>
            <w:noProof/>
            <w:sz w:val="22"/>
            <w:szCs w:val="22"/>
            <w:lang w:val="en-GB" w:eastAsia="en-GB"/>
          </w:rPr>
          <w:tab/>
        </w:r>
        <w:r w:rsidR="00380430" w:rsidRPr="000279F2">
          <w:rPr>
            <w:rStyle w:val="Hyperlink"/>
            <w:rFonts w:cstheme="minorHAnsi"/>
            <w:noProof/>
          </w:rPr>
          <w:t>Specific tests of link layer</w:t>
        </w:r>
        <w:r w:rsidR="00380430">
          <w:rPr>
            <w:noProof/>
            <w:webHidden/>
          </w:rPr>
          <w:tab/>
        </w:r>
        <w:r w:rsidR="00380430">
          <w:rPr>
            <w:noProof/>
            <w:webHidden/>
          </w:rPr>
          <w:fldChar w:fldCharType="begin"/>
        </w:r>
        <w:r w:rsidR="00380430">
          <w:rPr>
            <w:noProof/>
            <w:webHidden/>
          </w:rPr>
          <w:instrText xml:space="preserve"> PAGEREF _Toc476134653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7E1D7B">
      <w:pPr>
        <w:pStyle w:val="TOC2"/>
        <w:rPr>
          <w:noProof/>
          <w:sz w:val="22"/>
          <w:lang w:val="en-GB" w:eastAsia="en-GB"/>
        </w:rPr>
      </w:pPr>
      <w:hyperlink w:anchor="_Toc476134654" w:history="1">
        <w:r w:rsidR="00380430" w:rsidRPr="000279F2">
          <w:rPr>
            <w:rStyle w:val="Hyperlink"/>
            <w:rFonts w:cstheme="minorHAnsi"/>
            <w:noProof/>
          </w:rPr>
          <w:t>11.1</w:t>
        </w:r>
        <w:r w:rsidR="00380430">
          <w:rPr>
            <w:noProof/>
            <w:sz w:val="22"/>
            <w:lang w:val="en-GB" w:eastAsia="en-GB"/>
          </w:rPr>
          <w:tab/>
        </w:r>
        <w:r w:rsidR="00380430" w:rsidRPr="000279F2">
          <w:rPr>
            <w:rStyle w:val="Hyperlink"/>
            <w:rFonts w:cstheme="minorHAnsi"/>
            <w:noProof/>
          </w:rPr>
          <w:t>Bulletin Board</w:t>
        </w:r>
        <w:r w:rsidR="00380430">
          <w:rPr>
            <w:noProof/>
            <w:webHidden/>
          </w:rPr>
          <w:tab/>
        </w:r>
        <w:r w:rsidR="00380430">
          <w:rPr>
            <w:noProof/>
            <w:webHidden/>
          </w:rPr>
          <w:fldChar w:fldCharType="begin"/>
        </w:r>
        <w:r w:rsidR="00380430">
          <w:rPr>
            <w:noProof/>
            <w:webHidden/>
          </w:rPr>
          <w:instrText xml:space="preserve"> PAGEREF _Toc476134654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7E1D7B">
      <w:pPr>
        <w:pStyle w:val="TOC2"/>
        <w:rPr>
          <w:noProof/>
          <w:sz w:val="22"/>
          <w:lang w:val="en-GB" w:eastAsia="en-GB"/>
        </w:rPr>
      </w:pPr>
      <w:hyperlink w:anchor="_Toc476134655" w:history="1">
        <w:r w:rsidR="00380430" w:rsidRPr="000279F2">
          <w:rPr>
            <w:rStyle w:val="Hyperlink"/>
            <w:rFonts w:cstheme="minorHAnsi"/>
            <w:noProof/>
          </w:rPr>
          <w:t>11.2</w:t>
        </w:r>
        <w:r w:rsidR="00380430">
          <w:rPr>
            <w:noProof/>
            <w:sz w:val="22"/>
            <w:lang w:val="en-GB" w:eastAsia="en-GB"/>
          </w:rPr>
          <w:tab/>
        </w:r>
        <w:r w:rsidR="00380430" w:rsidRPr="000279F2">
          <w:rPr>
            <w:rStyle w:val="Hyperlink"/>
            <w:rFonts w:cstheme="minorHAnsi"/>
            <w:noProof/>
          </w:rPr>
          <w:t>Link Layer messages</w:t>
        </w:r>
        <w:r w:rsidR="00380430">
          <w:rPr>
            <w:noProof/>
            <w:webHidden/>
          </w:rPr>
          <w:tab/>
        </w:r>
        <w:r w:rsidR="00380430">
          <w:rPr>
            <w:noProof/>
            <w:webHidden/>
          </w:rPr>
          <w:fldChar w:fldCharType="begin"/>
        </w:r>
        <w:r w:rsidR="00380430">
          <w:rPr>
            <w:noProof/>
            <w:webHidden/>
          </w:rPr>
          <w:instrText xml:space="preserve"> PAGEREF _Toc476134655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7E1D7B">
      <w:pPr>
        <w:pStyle w:val="TOC2"/>
        <w:rPr>
          <w:noProof/>
          <w:sz w:val="22"/>
          <w:lang w:val="en-GB" w:eastAsia="en-GB"/>
        </w:rPr>
      </w:pPr>
      <w:hyperlink w:anchor="_Toc476134656" w:history="1">
        <w:r w:rsidR="00380430" w:rsidRPr="000279F2">
          <w:rPr>
            <w:rStyle w:val="Hyperlink"/>
            <w:rFonts w:cstheme="minorHAnsi"/>
            <w:noProof/>
          </w:rPr>
          <w:t>11.3</w:t>
        </w:r>
        <w:r w:rsidR="00380430">
          <w:rPr>
            <w:noProof/>
            <w:sz w:val="22"/>
            <w:lang w:val="en-GB" w:eastAsia="en-GB"/>
          </w:rPr>
          <w:tab/>
        </w:r>
        <w:r w:rsidR="00380430" w:rsidRPr="000279F2">
          <w:rPr>
            <w:rStyle w:val="Hyperlink"/>
            <w:rFonts w:cstheme="minorHAnsi"/>
            <w:noProof/>
          </w:rPr>
          <w:t>Data encoding (FEC)</w:t>
        </w:r>
        <w:r w:rsidR="00380430">
          <w:rPr>
            <w:noProof/>
            <w:webHidden/>
          </w:rPr>
          <w:tab/>
        </w:r>
        <w:r w:rsidR="00380430">
          <w:rPr>
            <w:noProof/>
            <w:webHidden/>
          </w:rPr>
          <w:fldChar w:fldCharType="begin"/>
        </w:r>
        <w:r w:rsidR="00380430">
          <w:rPr>
            <w:noProof/>
            <w:webHidden/>
          </w:rPr>
          <w:instrText xml:space="preserve"> PAGEREF _Toc476134656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7E1D7B">
      <w:pPr>
        <w:pStyle w:val="TOC2"/>
        <w:rPr>
          <w:noProof/>
          <w:sz w:val="22"/>
          <w:lang w:val="en-GB" w:eastAsia="en-GB"/>
        </w:rPr>
      </w:pPr>
      <w:hyperlink w:anchor="_Toc476134657" w:history="1">
        <w:r w:rsidR="00380430" w:rsidRPr="000279F2">
          <w:rPr>
            <w:rStyle w:val="Hyperlink"/>
            <w:rFonts w:cstheme="minorHAnsi"/>
            <w:noProof/>
          </w:rPr>
          <w:t>11.4</w:t>
        </w:r>
        <w:r w:rsidR="00380430">
          <w:rPr>
            <w:noProof/>
            <w:sz w:val="22"/>
            <w:lang w:val="en-GB" w:eastAsia="en-GB"/>
          </w:rPr>
          <w:tab/>
        </w:r>
        <w:r w:rsidR="00380430" w:rsidRPr="000279F2">
          <w:rPr>
            <w:rStyle w:val="Hyperlink"/>
            <w:rFonts w:cstheme="minorHAnsi"/>
            <w:noProof/>
          </w:rPr>
          <w:t>Frame check sequence</w:t>
        </w:r>
        <w:r w:rsidR="00380430">
          <w:rPr>
            <w:noProof/>
            <w:webHidden/>
          </w:rPr>
          <w:tab/>
        </w:r>
        <w:r w:rsidR="00380430">
          <w:rPr>
            <w:noProof/>
            <w:webHidden/>
          </w:rPr>
          <w:fldChar w:fldCharType="begin"/>
        </w:r>
        <w:r w:rsidR="00380430">
          <w:rPr>
            <w:noProof/>
            <w:webHidden/>
          </w:rPr>
          <w:instrText xml:space="preserve"> PAGEREF _Toc476134657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58" w:history="1">
        <w:r w:rsidR="00380430" w:rsidRPr="000279F2">
          <w:rPr>
            <w:rStyle w:val="Hyperlink"/>
            <w:rFonts w:cstheme="minorHAnsi"/>
            <w:noProof/>
          </w:rPr>
          <w:t>12</w:t>
        </w:r>
        <w:r w:rsidR="00380430">
          <w:rPr>
            <w:noProof/>
            <w:sz w:val="22"/>
            <w:szCs w:val="22"/>
            <w:lang w:val="en-GB" w:eastAsia="en-GB"/>
          </w:rPr>
          <w:tab/>
        </w:r>
        <w:r w:rsidR="00380430" w:rsidRPr="000279F2">
          <w:rPr>
            <w:rStyle w:val="Hyperlink"/>
            <w:rFonts w:cstheme="minorHAnsi"/>
            <w:noProof/>
          </w:rPr>
          <w:t>Specific tests of network layer</w:t>
        </w:r>
        <w:r w:rsidR="00380430">
          <w:rPr>
            <w:noProof/>
            <w:webHidden/>
          </w:rPr>
          <w:tab/>
        </w:r>
        <w:r w:rsidR="00380430">
          <w:rPr>
            <w:noProof/>
            <w:webHidden/>
          </w:rPr>
          <w:fldChar w:fldCharType="begin"/>
        </w:r>
        <w:r w:rsidR="00380430">
          <w:rPr>
            <w:noProof/>
            <w:webHidden/>
          </w:rPr>
          <w:instrText xml:space="preserve"> PAGEREF _Toc476134658 \h </w:instrText>
        </w:r>
        <w:r w:rsidR="00380430">
          <w:rPr>
            <w:noProof/>
            <w:webHidden/>
          </w:rPr>
        </w:r>
        <w:r w:rsidR="00380430">
          <w:rPr>
            <w:noProof/>
            <w:webHidden/>
          </w:rPr>
          <w:fldChar w:fldCharType="separate"/>
        </w:r>
        <w:r w:rsidR="00380430">
          <w:rPr>
            <w:noProof/>
            <w:webHidden/>
          </w:rPr>
          <w:t>14</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59" w:history="1">
        <w:r w:rsidR="00380430" w:rsidRPr="000279F2">
          <w:rPr>
            <w:rStyle w:val="Hyperlink"/>
            <w:rFonts w:cstheme="minorHAnsi"/>
            <w:noProof/>
          </w:rPr>
          <w:t>13</w:t>
        </w:r>
        <w:r w:rsidR="00380430">
          <w:rPr>
            <w:noProof/>
            <w:sz w:val="22"/>
            <w:szCs w:val="22"/>
            <w:lang w:val="en-GB" w:eastAsia="en-GB"/>
          </w:rPr>
          <w:tab/>
        </w:r>
        <w:r w:rsidR="00380430" w:rsidRPr="000279F2">
          <w:rPr>
            <w:rStyle w:val="Hyperlink"/>
            <w:rFonts w:cstheme="minorHAnsi"/>
            <w:noProof/>
          </w:rPr>
          <w:t>Specific tests of transport layer</w:t>
        </w:r>
        <w:r w:rsidR="00380430">
          <w:rPr>
            <w:noProof/>
            <w:webHidden/>
          </w:rPr>
          <w:tab/>
        </w:r>
        <w:r w:rsidR="00380430">
          <w:rPr>
            <w:noProof/>
            <w:webHidden/>
          </w:rPr>
          <w:fldChar w:fldCharType="begin"/>
        </w:r>
        <w:r w:rsidR="00380430">
          <w:rPr>
            <w:noProof/>
            <w:webHidden/>
          </w:rPr>
          <w:instrText xml:space="preserve"> PAGEREF _Toc476134659 \h </w:instrText>
        </w:r>
        <w:r w:rsidR="00380430">
          <w:rPr>
            <w:noProof/>
            <w:webHidden/>
          </w:rPr>
        </w:r>
        <w:r w:rsidR="00380430">
          <w:rPr>
            <w:noProof/>
            <w:webHidden/>
          </w:rPr>
          <w:fldChar w:fldCharType="separate"/>
        </w:r>
        <w:r w:rsidR="00380430">
          <w:rPr>
            <w:noProof/>
            <w:webHidden/>
          </w:rPr>
          <w:t>14</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60" w:history="1">
        <w:r w:rsidR="00380430" w:rsidRPr="000279F2">
          <w:rPr>
            <w:rStyle w:val="Hyperlink"/>
            <w:rFonts w:cstheme="minorHAnsi"/>
            <w:noProof/>
          </w:rPr>
          <w:t>14</w:t>
        </w:r>
        <w:r w:rsidR="00380430">
          <w:rPr>
            <w:noProof/>
            <w:sz w:val="22"/>
            <w:szCs w:val="22"/>
            <w:lang w:val="en-GB" w:eastAsia="en-GB"/>
          </w:rPr>
          <w:tab/>
        </w:r>
        <w:r w:rsidR="00380430" w:rsidRPr="000279F2">
          <w:rPr>
            <w:rStyle w:val="Hyperlink"/>
            <w:rFonts w:cstheme="minorHAnsi"/>
            <w:noProof/>
          </w:rPr>
          <w:t>Specific Presentation Interface tests</w:t>
        </w:r>
        <w:r w:rsidR="00380430">
          <w:rPr>
            <w:noProof/>
            <w:webHidden/>
          </w:rPr>
          <w:tab/>
        </w:r>
        <w:r w:rsidR="00380430">
          <w:rPr>
            <w:noProof/>
            <w:webHidden/>
          </w:rPr>
          <w:fldChar w:fldCharType="begin"/>
        </w:r>
        <w:r w:rsidR="00380430">
          <w:rPr>
            <w:noProof/>
            <w:webHidden/>
          </w:rPr>
          <w:instrText xml:space="preserve"> PAGEREF _Toc476134660 \h </w:instrText>
        </w:r>
        <w:r w:rsidR="00380430">
          <w:rPr>
            <w:noProof/>
            <w:webHidden/>
          </w:rPr>
        </w:r>
        <w:r w:rsidR="00380430">
          <w:rPr>
            <w:noProof/>
            <w:webHidden/>
          </w:rPr>
          <w:fldChar w:fldCharType="separate"/>
        </w:r>
        <w:r w:rsidR="00380430">
          <w:rPr>
            <w:noProof/>
            <w:webHidden/>
          </w:rPr>
          <w:t>14</w:t>
        </w:r>
        <w:r w:rsidR="00380430">
          <w:rPr>
            <w:noProof/>
            <w:webHidden/>
          </w:rPr>
          <w:fldChar w:fldCharType="end"/>
        </w:r>
      </w:hyperlink>
    </w:p>
    <w:p w:rsidR="00380430" w:rsidRDefault="007E1D7B">
      <w:pPr>
        <w:pStyle w:val="TOC1"/>
        <w:tabs>
          <w:tab w:val="left" w:pos="720"/>
          <w:tab w:val="right" w:leader="dot" w:pos="10456"/>
        </w:tabs>
        <w:rPr>
          <w:noProof/>
          <w:sz w:val="22"/>
          <w:szCs w:val="22"/>
          <w:lang w:val="en-GB" w:eastAsia="en-GB"/>
        </w:rPr>
      </w:pPr>
      <w:hyperlink w:anchor="_Toc476134661" w:history="1">
        <w:r w:rsidR="00380430" w:rsidRPr="000279F2">
          <w:rPr>
            <w:rStyle w:val="Hyperlink"/>
            <w:rFonts w:cstheme="minorHAnsi"/>
            <w:noProof/>
          </w:rPr>
          <w:t>15</w:t>
        </w:r>
        <w:r w:rsidR="00380430">
          <w:rPr>
            <w:noProof/>
            <w:sz w:val="22"/>
            <w:szCs w:val="22"/>
            <w:lang w:val="en-GB" w:eastAsia="en-GB"/>
          </w:rPr>
          <w:tab/>
        </w:r>
        <w:r w:rsidR="00380430" w:rsidRPr="000279F2">
          <w:rPr>
            <w:rStyle w:val="Hyperlink"/>
            <w:rFonts w:cstheme="minorHAnsi"/>
            <w:noProof/>
          </w:rPr>
          <w:t>Long-range functionality tests</w:t>
        </w:r>
        <w:r w:rsidR="00380430">
          <w:rPr>
            <w:noProof/>
            <w:webHidden/>
          </w:rPr>
          <w:tab/>
        </w:r>
        <w:r w:rsidR="00380430">
          <w:rPr>
            <w:noProof/>
            <w:webHidden/>
          </w:rPr>
          <w:fldChar w:fldCharType="begin"/>
        </w:r>
        <w:r w:rsidR="00380430">
          <w:rPr>
            <w:noProof/>
            <w:webHidden/>
          </w:rPr>
          <w:instrText xml:space="preserve"> PAGEREF _Toc476134661 \h </w:instrText>
        </w:r>
        <w:r w:rsidR="00380430">
          <w:rPr>
            <w:noProof/>
            <w:webHidden/>
          </w:rPr>
        </w:r>
        <w:r w:rsidR="00380430">
          <w:rPr>
            <w:noProof/>
            <w:webHidden/>
          </w:rPr>
          <w:fldChar w:fldCharType="separate"/>
        </w:r>
        <w:r w:rsidR="00380430">
          <w:rPr>
            <w:noProof/>
            <w:webHidden/>
          </w:rPr>
          <w:t>15</w:t>
        </w:r>
        <w:r w:rsidR="00380430">
          <w:rPr>
            <w:noProof/>
            <w:webHidden/>
          </w:rPr>
          <w:fldChar w:fldCharType="end"/>
        </w:r>
      </w:hyperlink>
    </w:p>
    <w:p w:rsidR="005206BA" w:rsidRDefault="007044A5">
      <w:r>
        <w:rPr>
          <w:rFonts w:ascii="Arial" w:hAnsi="Arial" w:cstheme="minorBidi"/>
          <w:sz w:val="20"/>
          <w:szCs w:val="24"/>
          <w:lang w:val="en-ZA"/>
        </w:rPr>
        <w:fldChar w:fldCharType="end"/>
      </w:r>
    </w:p>
    <w:p w:rsidR="00C912A8" w:rsidRDefault="00C912A8">
      <w:pPr>
        <w:rPr>
          <w:rFonts w:asciiTheme="minorHAnsi" w:hAnsiTheme="minorHAnsi" w:cstheme="minorHAnsi"/>
        </w:rPr>
      </w:pPr>
    </w:p>
    <w:p w:rsidR="00C912A8" w:rsidRPr="00C912A8" w:rsidRDefault="00C912A8" w:rsidP="00C912A8">
      <w:pPr>
        <w:jc w:val="center"/>
        <w:rPr>
          <w:rFonts w:asciiTheme="minorHAnsi" w:hAnsiTheme="minorHAnsi" w:cstheme="minorHAnsi"/>
          <w:sz w:val="36"/>
        </w:rPr>
      </w:pPr>
      <w:r w:rsidRPr="00C912A8">
        <w:rPr>
          <w:rFonts w:asciiTheme="minorHAnsi" w:hAnsiTheme="minorHAnsi" w:cstheme="minorHAnsi"/>
          <w:sz w:val="36"/>
        </w:rPr>
        <w:t>Tables</w:t>
      </w:r>
    </w:p>
    <w:p w:rsidR="00C912A8" w:rsidRDefault="00C912A8">
      <w:pPr>
        <w:rPr>
          <w:rFonts w:asciiTheme="minorHAnsi" w:hAnsiTheme="minorHAnsi" w:cstheme="minorHAnsi"/>
        </w:rPr>
      </w:pPr>
    </w:p>
    <w:p w:rsidR="00C912A8" w:rsidRDefault="00C912A8">
      <w:pPr>
        <w:rPr>
          <w:rFonts w:asciiTheme="minorHAnsi" w:hAnsiTheme="minorHAnsi" w:cstheme="minorHAnsi"/>
        </w:rPr>
      </w:pPr>
    </w:p>
    <w:p w:rsidR="008B19DC" w:rsidRDefault="00C912A8">
      <w:pPr>
        <w:pStyle w:val="TableofFigures"/>
        <w:tabs>
          <w:tab w:val="right" w:leader="dot" w:pos="10456"/>
        </w:tabs>
        <w:rPr>
          <w:rFonts w:asciiTheme="minorHAnsi" w:hAnsiTheme="minorHAnsi"/>
          <w:noProof/>
          <w:sz w:val="22"/>
          <w:szCs w:val="22"/>
          <w:lang w:val="en-GB" w:eastAsia="en-GB"/>
        </w:rPr>
      </w:pPr>
      <w:r>
        <w:rPr>
          <w:rFonts w:asciiTheme="minorHAnsi" w:hAnsiTheme="minorHAnsi" w:cstheme="minorHAnsi"/>
        </w:rPr>
        <w:fldChar w:fldCharType="begin"/>
      </w:r>
      <w:r>
        <w:rPr>
          <w:rFonts w:asciiTheme="minorHAnsi" w:hAnsiTheme="minorHAnsi" w:cstheme="minorHAnsi"/>
        </w:rPr>
        <w:instrText xml:space="preserve"> TOC \h \z \c "Table" </w:instrText>
      </w:r>
      <w:r>
        <w:rPr>
          <w:rFonts w:asciiTheme="minorHAnsi" w:hAnsiTheme="minorHAnsi" w:cstheme="minorHAnsi"/>
        </w:rPr>
        <w:fldChar w:fldCharType="separate"/>
      </w:r>
      <w:hyperlink w:anchor="_Toc465672537" w:history="1">
        <w:r w:rsidR="008B19DC" w:rsidRPr="0016748E">
          <w:rPr>
            <w:rStyle w:val="Hyperlink"/>
            <w:noProof/>
          </w:rPr>
          <w:t>Table 1 - Normal and extreme test conditions</w:t>
        </w:r>
        <w:r w:rsidR="008B19DC">
          <w:rPr>
            <w:noProof/>
            <w:webHidden/>
          </w:rPr>
          <w:tab/>
        </w:r>
        <w:r w:rsidR="008B19DC">
          <w:rPr>
            <w:noProof/>
            <w:webHidden/>
          </w:rPr>
          <w:fldChar w:fldCharType="begin"/>
        </w:r>
        <w:r w:rsidR="008B19DC">
          <w:rPr>
            <w:noProof/>
            <w:webHidden/>
          </w:rPr>
          <w:instrText xml:space="preserve"> PAGEREF _Toc465672537 \h </w:instrText>
        </w:r>
        <w:r w:rsidR="008B19DC">
          <w:rPr>
            <w:noProof/>
            <w:webHidden/>
          </w:rPr>
        </w:r>
        <w:r w:rsidR="008B19DC">
          <w:rPr>
            <w:noProof/>
            <w:webHidden/>
          </w:rPr>
          <w:fldChar w:fldCharType="separate"/>
        </w:r>
        <w:r w:rsidR="008B19DC">
          <w:rPr>
            <w:noProof/>
            <w:webHidden/>
          </w:rPr>
          <w:t>4</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38" w:history="1">
        <w:r w:rsidR="008B19DC" w:rsidRPr="0016748E">
          <w:rPr>
            <w:rStyle w:val="Hyperlink"/>
            <w:noProof/>
          </w:rPr>
          <w:t>Table 2 - Power supply test schedule</w:t>
        </w:r>
        <w:r w:rsidR="008B19DC">
          <w:rPr>
            <w:noProof/>
            <w:webHidden/>
          </w:rPr>
          <w:tab/>
        </w:r>
        <w:r w:rsidR="008B19DC">
          <w:rPr>
            <w:noProof/>
            <w:webHidden/>
          </w:rPr>
          <w:fldChar w:fldCharType="begin"/>
        </w:r>
        <w:r w:rsidR="008B19DC">
          <w:rPr>
            <w:noProof/>
            <w:webHidden/>
          </w:rPr>
          <w:instrText xml:space="preserve"> PAGEREF _Toc465672538 \h </w:instrText>
        </w:r>
        <w:r w:rsidR="008B19DC">
          <w:rPr>
            <w:noProof/>
            <w:webHidden/>
          </w:rPr>
        </w:r>
        <w:r w:rsidR="008B19DC">
          <w:rPr>
            <w:noProof/>
            <w:webHidden/>
          </w:rPr>
          <w:fldChar w:fldCharType="separate"/>
        </w:r>
        <w:r w:rsidR="008B19DC">
          <w:rPr>
            <w:noProof/>
            <w:webHidden/>
          </w:rPr>
          <w:t>7</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39" w:history="1">
        <w:r w:rsidR="008B19DC" w:rsidRPr="0016748E">
          <w:rPr>
            <w:rStyle w:val="Hyperlink"/>
            <w:noProof/>
          </w:rPr>
          <w:t>Table 3 - Environmental test conditions</w:t>
        </w:r>
        <w:r w:rsidR="008B19DC">
          <w:rPr>
            <w:noProof/>
            <w:webHidden/>
          </w:rPr>
          <w:tab/>
        </w:r>
        <w:r w:rsidR="008B19DC">
          <w:rPr>
            <w:noProof/>
            <w:webHidden/>
          </w:rPr>
          <w:fldChar w:fldCharType="begin"/>
        </w:r>
        <w:r w:rsidR="008B19DC">
          <w:rPr>
            <w:noProof/>
            <w:webHidden/>
          </w:rPr>
          <w:instrText xml:space="preserve"> PAGEREF _Toc465672539 \h </w:instrText>
        </w:r>
        <w:r w:rsidR="008B19DC">
          <w:rPr>
            <w:noProof/>
            <w:webHidden/>
          </w:rPr>
        </w:r>
        <w:r w:rsidR="008B19DC">
          <w:rPr>
            <w:noProof/>
            <w:webHidden/>
          </w:rPr>
          <w:fldChar w:fldCharType="separate"/>
        </w:r>
        <w:r w:rsidR="008B19DC">
          <w:rPr>
            <w:noProof/>
            <w:webHidden/>
          </w:rPr>
          <w:t>8</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40" w:history="1">
        <w:r w:rsidR="008B19DC" w:rsidRPr="0016748E">
          <w:rPr>
            <w:rStyle w:val="Hyperlink"/>
            <w:noProof/>
          </w:rPr>
          <w:t>Table 4 - Transmitter tests for VDE Reference Design</w:t>
        </w:r>
        <w:r w:rsidR="008B19DC">
          <w:rPr>
            <w:noProof/>
            <w:webHidden/>
          </w:rPr>
          <w:tab/>
        </w:r>
        <w:r w:rsidR="008B19DC">
          <w:rPr>
            <w:noProof/>
            <w:webHidden/>
          </w:rPr>
          <w:fldChar w:fldCharType="begin"/>
        </w:r>
        <w:r w:rsidR="008B19DC">
          <w:rPr>
            <w:noProof/>
            <w:webHidden/>
          </w:rPr>
          <w:instrText xml:space="preserve"> PAGEREF _Toc465672540 \h </w:instrText>
        </w:r>
        <w:r w:rsidR="008B19DC">
          <w:rPr>
            <w:noProof/>
            <w:webHidden/>
          </w:rPr>
        </w:r>
        <w:r w:rsidR="008B19DC">
          <w:rPr>
            <w:noProof/>
            <w:webHidden/>
          </w:rPr>
          <w:fldChar w:fldCharType="separate"/>
        </w:r>
        <w:r w:rsidR="008B19DC">
          <w:rPr>
            <w:noProof/>
            <w:webHidden/>
          </w:rPr>
          <w:t>9</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41" w:history="1">
        <w:r w:rsidR="008B19DC" w:rsidRPr="0016748E">
          <w:rPr>
            <w:rStyle w:val="Hyperlink"/>
            <w:noProof/>
          </w:rPr>
          <w:t>Table 5 - Slotted transmission spectrum for VDES</w:t>
        </w:r>
        <w:r w:rsidR="008B19DC">
          <w:rPr>
            <w:noProof/>
            <w:webHidden/>
          </w:rPr>
          <w:tab/>
        </w:r>
        <w:r w:rsidR="008B19DC">
          <w:rPr>
            <w:noProof/>
            <w:webHidden/>
          </w:rPr>
          <w:fldChar w:fldCharType="begin"/>
        </w:r>
        <w:r w:rsidR="008B19DC">
          <w:rPr>
            <w:noProof/>
            <w:webHidden/>
          </w:rPr>
          <w:instrText xml:space="preserve"> PAGEREF _Toc465672541 \h </w:instrText>
        </w:r>
        <w:r w:rsidR="008B19DC">
          <w:rPr>
            <w:noProof/>
            <w:webHidden/>
          </w:rPr>
        </w:r>
        <w:r w:rsidR="008B19DC">
          <w:rPr>
            <w:noProof/>
            <w:webHidden/>
          </w:rPr>
          <w:fldChar w:fldCharType="separate"/>
        </w:r>
        <w:r w:rsidR="008B19DC">
          <w:rPr>
            <w:noProof/>
            <w:webHidden/>
          </w:rPr>
          <w:t>9</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42" w:history="1">
        <w:r w:rsidR="008B19DC" w:rsidRPr="0016748E">
          <w:rPr>
            <w:rStyle w:val="Hyperlink"/>
            <w:noProof/>
          </w:rPr>
          <w:t>Table 6 - Required VDE Modulation accuracy results</w:t>
        </w:r>
        <w:r w:rsidR="008B19DC">
          <w:rPr>
            <w:noProof/>
            <w:webHidden/>
          </w:rPr>
          <w:tab/>
        </w:r>
        <w:r w:rsidR="008B19DC">
          <w:rPr>
            <w:noProof/>
            <w:webHidden/>
          </w:rPr>
          <w:fldChar w:fldCharType="begin"/>
        </w:r>
        <w:r w:rsidR="008B19DC">
          <w:rPr>
            <w:noProof/>
            <w:webHidden/>
          </w:rPr>
          <w:instrText xml:space="preserve"> PAGEREF _Toc465672542 \h </w:instrText>
        </w:r>
        <w:r w:rsidR="008B19DC">
          <w:rPr>
            <w:noProof/>
            <w:webHidden/>
          </w:rPr>
        </w:r>
        <w:r w:rsidR="008B19DC">
          <w:rPr>
            <w:noProof/>
            <w:webHidden/>
          </w:rPr>
          <w:fldChar w:fldCharType="separate"/>
        </w:r>
        <w:r w:rsidR="008B19DC">
          <w:rPr>
            <w:noProof/>
            <w:webHidden/>
          </w:rPr>
          <w:t>10</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43" w:history="1">
        <w:r w:rsidR="008B19DC" w:rsidRPr="0016748E">
          <w:rPr>
            <w:rStyle w:val="Hyperlink"/>
            <w:noProof/>
          </w:rPr>
          <w:t>Table 7 - Receiver tests for VDE Reference Design</w:t>
        </w:r>
        <w:r w:rsidR="008B19DC">
          <w:rPr>
            <w:noProof/>
            <w:webHidden/>
          </w:rPr>
          <w:tab/>
        </w:r>
        <w:r w:rsidR="008B19DC">
          <w:rPr>
            <w:noProof/>
            <w:webHidden/>
          </w:rPr>
          <w:fldChar w:fldCharType="begin"/>
        </w:r>
        <w:r w:rsidR="008B19DC">
          <w:rPr>
            <w:noProof/>
            <w:webHidden/>
          </w:rPr>
          <w:instrText xml:space="preserve"> PAGEREF _Toc465672543 \h </w:instrText>
        </w:r>
        <w:r w:rsidR="008B19DC">
          <w:rPr>
            <w:noProof/>
            <w:webHidden/>
          </w:rPr>
        </w:r>
        <w:r w:rsidR="008B19DC">
          <w:rPr>
            <w:noProof/>
            <w:webHidden/>
          </w:rPr>
          <w:fldChar w:fldCharType="separate"/>
        </w:r>
        <w:r w:rsidR="008B19DC">
          <w:rPr>
            <w:noProof/>
            <w:webHidden/>
          </w:rPr>
          <w:t>11</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44" w:history="1">
        <w:r w:rsidR="008B19DC" w:rsidRPr="0016748E">
          <w:rPr>
            <w:rStyle w:val="Hyperlink"/>
            <w:noProof/>
          </w:rPr>
          <w:t>Table 8 - Parameters used for VDE sensitivity tests</w:t>
        </w:r>
        <w:r w:rsidR="008B19DC">
          <w:rPr>
            <w:noProof/>
            <w:webHidden/>
          </w:rPr>
          <w:tab/>
        </w:r>
        <w:r w:rsidR="008B19DC">
          <w:rPr>
            <w:noProof/>
            <w:webHidden/>
          </w:rPr>
          <w:fldChar w:fldCharType="begin"/>
        </w:r>
        <w:r w:rsidR="008B19DC">
          <w:rPr>
            <w:noProof/>
            <w:webHidden/>
          </w:rPr>
          <w:instrText xml:space="preserve"> PAGEREF _Toc465672544 \h </w:instrText>
        </w:r>
        <w:r w:rsidR="008B19DC">
          <w:rPr>
            <w:noProof/>
            <w:webHidden/>
          </w:rPr>
        </w:r>
        <w:r w:rsidR="008B19DC">
          <w:rPr>
            <w:noProof/>
            <w:webHidden/>
          </w:rPr>
          <w:fldChar w:fldCharType="separate"/>
        </w:r>
        <w:r w:rsidR="008B19DC">
          <w:rPr>
            <w:noProof/>
            <w:webHidden/>
          </w:rPr>
          <w:t>11</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45" w:history="1">
        <w:r w:rsidR="008B19DC" w:rsidRPr="0016748E">
          <w:rPr>
            <w:rStyle w:val="Hyperlink"/>
            <w:noProof/>
          </w:rPr>
          <w:t>Table 9 - Parameters used for VDE high input level tests</w:t>
        </w:r>
        <w:r w:rsidR="008B19DC">
          <w:rPr>
            <w:noProof/>
            <w:webHidden/>
          </w:rPr>
          <w:tab/>
        </w:r>
        <w:r w:rsidR="008B19DC">
          <w:rPr>
            <w:noProof/>
            <w:webHidden/>
          </w:rPr>
          <w:fldChar w:fldCharType="begin"/>
        </w:r>
        <w:r w:rsidR="008B19DC">
          <w:rPr>
            <w:noProof/>
            <w:webHidden/>
          </w:rPr>
          <w:instrText xml:space="preserve"> PAGEREF _Toc465672545 \h </w:instrText>
        </w:r>
        <w:r w:rsidR="008B19DC">
          <w:rPr>
            <w:noProof/>
            <w:webHidden/>
          </w:rPr>
        </w:r>
        <w:r w:rsidR="008B19DC">
          <w:rPr>
            <w:noProof/>
            <w:webHidden/>
          </w:rPr>
          <w:fldChar w:fldCharType="separate"/>
        </w:r>
        <w:r w:rsidR="008B19DC">
          <w:rPr>
            <w:noProof/>
            <w:webHidden/>
          </w:rPr>
          <w:t>12</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46" w:history="1">
        <w:r w:rsidR="008B19DC" w:rsidRPr="0016748E">
          <w:rPr>
            <w:rStyle w:val="Hyperlink"/>
            <w:noProof/>
          </w:rPr>
          <w:t>Table 10  Additional channel combinations used for co-channel rejection tests</w:t>
        </w:r>
        <w:r w:rsidR="008B19DC">
          <w:rPr>
            <w:noProof/>
            <w:webHidden/>
          </w:rPr>
          <w:tab/>
        </w:r>
        <w:r w:rsidR="008B19DC">
          <w:rPr>
            <w:noProof/>
            <w:webHidden/>
          </w:rPr>
          <w:fldChar w:fldCharType="begin"/>
        </w:r>
        <w:r w:rsidR="008B19DC">
          <w:rPr>
            <w:noProof/>
            <w:webHidden/>
          </w:rPr>
          <w:instrText xml:space="preserve"> PAGEREF _Toc465672546 \h </w:instrText>
        </w:r>
        <w:r w:rsidR="008B19DC">
          <w:rPr>
            <w:noProof/>
            <w:webHidden/>
          </w:rPr>
        </w:r>
        <w:r w:rsidR="008B19DC">
          <w:rPr>
            <w:noProof/>
            <w:webHidden/>
          </w:rPr>
          <w:fldChar w:fldCharType="separate"/>
        </w:r>
        <w:r w:rsidR="008B19DC">
          <w:rPr>
            <w:noProof/>
            <w:webHidden/>
          </w:rPr>
          <w:t>12</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47" w:history="1">
        <w:r w:rsidR="008B19DC" w:rsidRPr="0016748E">
          <w:rPr>
            <w:rStyle w:val="Hyperlink"/>
            <w:noProof/>
          </w:rPr>
          <w:t>Table 11 - Adjacent channel selectivity tests</w:t>
        </w:r>
        <w:r w:rsidR="008B19DC">
          <w:rPr>
            <w:noProof/>
            <w:webHidden/>
          </w:rPr>
          <w:tab/>
        </w:r>
        <w:r w:rsidR="008B19DC">
          <w:rPr>
            <w:noProof/>
            <w:webHidden/>
          </w:rPr>
          <w:fldChar w:fldCharType="begin"/>
        </w:r>
        <w:r w:rsidR="008B19DC">
          <w:rPr>
            <w:noProof/>
            <w:webHidden/>
          </w:rPr>
          <w:instrText xml:space="preserve"> PAGEREF _Toc465672547 \h </w:instrText>
        </w:r>
        <w:r w:rsidR="008B19DC">
          <w:rPr>
            <w:noProof/>
            <w:webHidden/>
          </w:rPr>
        </w:r>
        <w:r w:rsidR="008B19DC">
          <w:rPr>
            <w:noProof/>
            <w:webHidden/>
          </w:rPr>
          <w:fldChar w:fldCharType="separate"/>
        </w:r>
        <w:r w:rsidR="008B19DC">
          <w:rPr>
            <w:noProof/>
            <w:webHidden/>
          </w:rPr>
          <w:t>12</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48" w:history="1">
        <w:r w:rsidR="008B19DC" w:rsidRPr="0016748E">
          <w:rPr>
            <w:rStyle w:val="Hyperlink"/>
            <w:noProof/>
          </w:rPr>
          <w:t>Table 12 - Link layer tests for VDE</w:t>
        </w:r>
        <w:r w:rsidR="008B19DC">
          <w:rPr>
            <w:noProof/>
            <w:webHidden/>
          </w:rPr>
          <w:tab/>
        </w:r>
        <w:r w:rsidR="008B19DC">
          <w:rPr>
            <w:noProof/>
            <w:webHidden/>
          </w:rPr>
          <w:fldChar w:fldCharType="begin"/>
        </w:r>
        <w:r w:rsidR="008B19DC">
          <w:rPr>
            <w:noProof/>
            <w:webHidden/>
          </w:rPr>
          <w:instrText xml:space="preserve"> PAGEREF _Toc465672548 \h </w:instrText>
        </w:r>
        <w:r w:rsidR="008B19DC">
          <w:rPr>
            <w:noProof/>
            <w:webHidden/>
          </w:rPr>
        </w:r>
        <w:r w:rsidR="008B19DC">
          <w:rPr>
            <w:noProof/>
            <w:webHidden/>
          </w:rPr>
          <w:fldChar w:fldCharType="separate"/>
        </w:r>
        <w:r w:rsidR="008B19DC">
          <w:rPr>
            <w:noProof/>
            <w:webHidden/>
          </w:rPr>
          <w:t>13</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49" w:history="1">
        <w:r w:rsidR="008B19DC" w:rsidRPr="0016748E">
          <w:rPr>
            <w:rStyle w:val="Hyperlink"/>
            <w:noProof/>
          </w:rPr>
          <w:t>Table 13 - Network layer tests</w:t>
        </w:r>
        <w:r w:rsidR="008B19DC">
          <w:rPr>
            <w:noProof/>
            <w:webHidden/>
          </w:rPr>
          <w:tab/>
        </w:r>
        <w:r w:rsidR="008B19DC">
          <w:rPr>
            <w:noProof/>
            <w:webHidden/>
          </w:rPr>
          <w:fldChar w:fldCharType="begin"/>
        </w:r>
        <w:r w:rsidR="008B19DC">
          <w:rPr>
            <w:noProof/>
            <w:webHidden/>
          </w:rPr>
          <w:instrText xml:space="preserve"> PAGEREF _Toc465672549 \h </w:instrText>
        </w:r>
        <w:r w:rsidR="008B19DC">
          <w:rPr>
            <w:noProof/>
            <w:webHidden/>
          </w:rPr>
        </w:r>
        <w:r w:rsidR="008B19DC">
          <w:rPr>
            <w:noProof/>
            <w:webHidden/>
          </w:rPr>
          <w:fldChar w:fldCharType="separate"/>
        </w:r>
        <w:r w:rsidR="008B19DC">
          <w:rPr>
            <w:noProof/>
            <w:webHidden/>
          </w:rPr>
          <w:t>13</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50" w:history="1">
        <w:r w:rsidR="008B19DC" w:rsidRPr="0016748E">
          <w:rPr>
            <w:rStyle w:val="Hyperlink"/>
            <w:noProof/>
          </w:rPr>
          <w:t>Table 14 - Transport layer tests</w:t>
        </w:r>
        <w:r w:rsidR="008B19DC">
          <w:rPr>
            <w:noProof/>
            <w:webHidden/>
          </w:rPr>
          <w:tab/>
        </w:r>
        <w:r w:rsidR="008B19DC">
          <w:rPr>
            <w:noProof/>
            <w:webHidden/>
          </w:rPr>
          <w:fldChar w:fldCharType="begin"/>
        </w:r>
        <w:r w:rsidR="008B19DC">
          <w:rPr>
            <w:noProof/>
            <w:webHidden/>
          </w:rPr>
          <w:instrText xml:space="preserve"> PAGEREF _Toc465672550 \h </w:instrText>
        </w:r>
        <w:r w:rsidR="008B19DC">
          <w:rPr>
            <w:noProof/>
            <w:webHidden/>
          </w:rPr>
        </w:r>
        <w:r w:rsidR="008B19DC">
          <w:rPr>
            <w:noProof/>
            <w:webHidden/>
          </w:rPr>
          <w:fldChar w:fldCharType="separate"/>
        </w:r>
        <w:r w:rsidR="008B19DC">
          <w:rPr>
            <w:noProof/>
            <w:webHidden/>
          </w:rPr>
          <w:t>14</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51" w:history="1">
        <w:r w:rsidR="008B19DC" w:rsidRPr="0016748E">
          <w:rPr>
            <w:rStyle w:val="Hyperlink"/>
            <w:noProof/>
          </w:rPr>
          <w:t>Table 15 - Transport layer tests for VDE</w:t>
        </w:r>
        <w:r w:rsidR="008B19DC">
          <w:rPr>
            <w:noProof/>
            <w:webHidden/>
          </w:rPr>
          <w:tab/>
        </w:r>
        <w:r w:rsidR="008B19DC">
          <w:rPr>
            <w:noProof/>
            <w:webHidden/>
          </w:rPr>
          <w:fldChar w:fldCharType="begin"/>
        </w:r>
        <w:r w:rsidR="008B19DC">
          <w:rPr>
            <w:noProof/>
            <w:webHidden/>
          </w:rPr>
          <w:instrText xml:space="preserve"> PAGEREF _Toc465672551 \h </w:instrText>
        </w:r>
        <w:r w:rsidR="008B19DC">
          <w:rPr>
            <w:noProof/>
            <w:webHidden/>
          </w:rPr>
        </w:r>
        <w:r w:rsidR="008B19DC">
          <w:rPr>
            <w:noProof/>
            <w:webHidden/>
          </w:rPr>
          <w:fldChar w:fldCharType="separate"/>
        </w:r>
        <w:r w:rsidR="008B19DC">
          <w:rPr>
            <w:noProof/>
            <w:webHidden/>
          </w:rPr>
          <w:t>14</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52" w:history="1">
        <w:r w:rsidR="008B19DC" w:rsidRPr="0016748E">
          <w:rPr>
            <w:rStyle w:val="Hyperlink"/>
            <w:noProof/>
          </w:rPr>
          <w:t>Table 16 - Transport layer tests for VDE</w:t>
        </w:r>
        <w:r w:rsidR="008B19DC">
          <w:rPr>
            <w:noProof/>
            <w:webHidden/>
          </w:rPr>
          <w:tab/>
        </w:r>
        <w:r w:rsidR="008B19DC">
          <w:rPr>
            <w:noProof/>
            <w:webHidden/>
          </w:rPr>
          <w:fldChar w:fldCharType="begin"/>
        </w:r>
        <w:r w:rsidR="008B19DC">
          <w:rPr>
            <w:noProof/>
            <w:webHidden/>
          </w:rPr>
          <w:instrText xml:space="preserve"> PAGEREF _Toc465672552 \h </w:instrText>
        </w:r>
        <w:r w:rsidR="008B19DC">
          <w:rPr>
            <w:noProof/>
            <w:webHidden/>
          </w:rPr>
        </w:r>
        <w:r w:rsidR="008B19DC">
          <w:rPr>
            <w:noProof/>
            <w:webHidden/>
          </w:rPr>
          <w:fldChar w:fldCharType="separate"/>
        </w:r>
        <w:r w:rsidR="008B19DC">
          <w:rPr>
            <w:noProof/>
            <w:webHidden/>
          </w:rPr>
          <w:t>14</w:t>
        </w:r>
        <w:r w:rsidR="008B19DC">
          <w:rPr>
            <w:noProof/>
            <w:webHidden/>
          </w:rPr>
          <w:fldChar w:fldCharType="end"/>
        </w:r>
      </w:hyperlink>
    </w:p>
    <w:p w:rsidR="00C912A8" w:rsidRDefault="00C912A8">
      <w:pPr>
        <w:rPr>
          <w:rFonts w:asciiTheme="minorHAnsi" w:hAnsiTheme="minorHAnsi" w:cstheme="minorHAnsi"/>
        </w:rPr>
      </w:pPr>
      <w:r>
        <w:rPr>
          <w:rFonts w:asciiTheme="minorHAnsi" w:hAnsiTheme="minorHAnsi" w:cstheme="minorHAnsi"/>
        </w:rPr>
        <w:fldChar w:fldCharType="end"/>
      </w:r>
    </w:p>
    <w:p w:rsidR="00C912A8" w:rsidRDefault="00C912A8">
      <w:pPr>
        <w:rPr>
          <w:rFonts w:asciiTheme="minorHAnsi" w:hAnsiTheme="minorHAnsi" w:cstheme="minorHAnsi"/>
        </w:rPr>
      </w:pPr>
    </w:p>
    <w:p w:rsidR="00C912A8" w:rsidRDefault="00C912A8">
      <w:pPr>
        <w:rPr>
          <w:rFonts w:asciiTheme="minorHAnsi" w:hAnsiTheme="minorHAnsi" w:cstheme="minorHAnsi"/>
        </w:rPr>
      </w:pPr>
    </w:p>
    <w:p w:rsidR="00C912A8" w:rsidRPr="00C912A8" w:rsidRDefault="00C912A8" w:rsidP="00C912A8">
      <w:pPr>
        <w:jc w:val="center"/>
        <w:rPr>
          <w:rFonts w:asciiTheme="minorHAnsi" w:hAnsiTheme="minorHAnsi" w:cstheme="minorHAnsi"/>
          <w:sz w:val="36"/>
        </w:rPr>
      </w:pPr>
      <w:r w:rsidRPr="00C912A8">
        <w:rPr>
          <w:rFonts w:asciiTheme="minorHAnsi" w:hAnsiTheme="minorHAnsi" w:cstheme="minorHAnsi"/>
          <w:sz w:val="36"/>
        </w:rPr>
        <w:t>Figures</w:t>
      </w:r>
    </w:p>
    <w:p w:rsidR="00C912A8" w:rsidRDefault="00C912A8">
      <w:pPr>
        <w:rPr>
          <w:rFonts w:asciiTheme="minorHAnsi" w:hAnsiTheme="minorHAnsi" w:cstheme="minorHAnsi"/>
        </w:rPr>
      </w:pPr>
    </w:p>
    <w:p w:rsidR="008B19DC" w:rsidRDefault="00C912A8">
      <w:pPr>
        <w:pStyle w:val="TableofFigures"/>
        <w:tabs>
          <w:tab w:val="right" w:leader="dot" w:pos="10456"/>
        </w:tabs>
        <w:rPr>
          <w:rFonts w:asciiTheme="minorHAnsi" w:hAnsiTheme="minorHAnsi"/>
          <w:noProof/>
          <w:sz w:val="22"/>
          <w:szCs w:val="22"/>
          <w:lang w:val="en-GB" w:eastAsia="en-GB"/>
        </w:rPr>
      </w:pPr>
      <w:r>
        <w:rPr>
          <w:rFonts w:asciiTheme="minorHAnsi" w:hAnsiTheme="minorHAnsi" w:cstheme="minorHAnsi"/>
        </w:rPr>
        <w:fldChar w:fldCharType="begin"/>
      </w:r>
      <w:r>
        <w:rPr>
          <w:rFonts w:asciiTheme="minorHAnsi" w:hAnsiTheme="minorHAnsi" w:cstheme="minorHAnsi"/>
        </w:rPr>
        <w:instrText xml:space="preserve"> TOC \h \z \c "Figure" </w:instrText>
      </w:r>
      <w:r>
        <w:rPr>
          <w:rFonts w:asciiTheme="minorHAnsi" w:hAnsiTheme="minorHAnsi" w:cstheme="minorHAnsi"/>
        </w:rPr>
        <w:fldChar w:fldCharType="separate"/>
      </w:r>
      <w:hyperlink w:anchor="_Toc465672553" w:history="1">
        <w:r w:rsidR="008B19DC" w:rsidRPr="00576D1D">
          <w:rPr>
            <w:rStyle w:val="Hyperlink"/>
            <w:noProof/>
          </w:rPr>
          <w:t>Figure 1 - Block Diagram of standard test environment</w:t>
        </w:r>
        <w:r w:rsidR="008B19DC">
          <w:rPr>
            <w:noProof/>
            <w:webHidden/>
          </w:rPr>
          <w:tab/>
        </w:r>
        <w:r w:rsidR="008B19DC">
          <w:rPr>
            <w:noProof/>
            <w:webHidden/>
          </w:rPr>
          <w:fldChar w:fldCharType="begin"/>
        </w:r>
        <w:r w:rsidR="008B19DC">
          <w:rPr>
            <w:noProof/>
            <w:webHidden/>
          </w:rPr>
          <w:instrText xml:space="preserve"> PAGEREF _Toc465672553 \h </w:instrText>
        </w:r>
        <w:r w:rsidR="008B19DC">
          <w:rPr>
            <w:noProof/>
            <w:webHidden/>
          </w:rPr>
        </w:r>
        <w:r w:rsidR="008B19DC">
          <w:rPr>
            <w:noProof/>
            <w:webHidden/>
          </w:rPr>
          <w:fldChar w:fldCharType="separate"/>
        </w:r>
        <w:r w:rsidR="008B19DC">
          <w:rPr>
            <w:noProof/>
            <w:webHidden/>
          </w:rPr>
          <w:t>5</w:t>
        </w:r>
        <w:r w:rsidR="008B19DC">
          <w:rPr>
            <w:noProof/>
            <w:webHidden/>
          </w:rPr>
          <w:fldChar w:fldCharType="end"/>
        </w:r>
      </w:hyperlink>
    </w:p>
    <w:p w:rsidR="008B19DC" w:rsidRDefault="007E1D7B">
      <w:pPr>
        <w:pStyle w:val="TableofFigures"/>
        <w:tabs>
          <w:tab w:val="right" w:leader="dot" w:pos="10456"/>
        </w:tabs>
        <w:rPr>
          <w:rFonts w:asciiTheme="minorHAnsi" w:hAnsiTheme="minorHAnsi"/>
          <w:noProof/>
          <w:sz w:val="22"/>
          <w:szCs w:val="22"/>
          <w:lang w:val="en-GB" w:eastAsia="en-GB"/>
        </w:rPr>
      </w:pPr>
      <w:hyperlink w:anchor="_Toc465672554" w:history="1">
        <w:r w:rsidR="008B19DC" w:rsidRPr="00576D1D">
          <w:rPr>
            <w:rStyle w:val="Hyperlink"/>
            <w:noProof/>
          </w:rPr>
          <w:t>Figure 2 - Slotted transmission spectrum for VDES</w:t>
        </w:r>
        <w:r w:rsidR="008B19DC">
          <w:rPr>
            <w:noProof/>
            <w:webHidden/>
          </w:rPr>
          <w:tab/>
        </w:r>
        <w:r w:rsidR="008B19DC">
          <w:rPr>
            <w:noProof/>
            <w:webHidden/>
          </w:rPr>
          <w:fldChar w:fldCharType="begin"/>
        </w:r>
        <w:r w:rsidR="008B19DC">
          <w:rPr>
            <w:noProof/>
            <w:webHidden/>
          </w:rPr>
          <w:instrText xml:space="preserve"> PAGEREF _Toc465672554 \h </w:instrText>
        </w:r>
        <w:r w:rsidR="008B19DC">
          <w:rPr>
            <w:noProof/>
            <w:webHidden/>
          </w:rPr>
        </w:r>
        <w:r w:rsidR="008B19DC">
          <w:rPr>
            <w:noProof/>
            <w:webHidden/>
          </w:rPr>
          <w:fldChar w:fldCharType="separate"/>
        </w:r>
        <w:r w:rsidR="008B19DC">
          <w:rPr>
            <w:noProof/>
            <w:webHidden/>
          </w:rPr>
          <w:t>10</w:t>
        </w:r>
        <w:r w:rsidR="008B19DC">
          <w:rPr>
            <w:noProof/>
            <w:webHidden/>
          </w:rPr>
          <w:fldChar w:fldCharType="end"/>
        </w:r>
      </w:hyperlink>
    </w:p>
    <w:p w:rsidR="005206BA" w:rsidRDefault="00C912A8">
      <w:pPr>
        <w:rPr>
          <w:rFonts w:asciiTheme="minorHAnsi" w:hAnsiTheme="minorHAnsi" w:cstheme="minorHAnsi"/>
        </w:rPr>
      </w:pPr>
      <w:r>
        <w:rPr>
          <w:rFonts w:asciiTheme="minorHAnsi" w:hAnsiTheme="minorHAnsi" w:cstheme="minorHAnsi"/>
        </w:rPr>
        <w:fldChar w:fldCharType="end"/>
      </w:r>
      <w:r w:rsidR="005206BA">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 w:name="_Toc456425810"/>
      <w:bookmarkStart w:id="2" w:name="_Toc476134613"/>
      <w:r w:rsidRPr="005206BA">
        <w:rPr>
          <w:rFonts w:asciiTheme="minorHAnsi" w:hAnsiTheme="minorHAnsi" w:cstheme="minorHAnsi"/>
          <w:szCs w:val="22"/>
        </w:rPr>
        <w:lastRenderedPageBreak/>
        <w:t>Abbreviations</w:t>
      </w:r>
      <w:bookmarkEnd w:id="1"/>
      <w:r w:rsidR="00C912A8">
        <w:rPr>
          <w:rFonts w:asciiTheme="minorHAnsi" w:hAnsiTheme="minorHAnsi" w:cstheme="minorHAnsi"/>
          <w:szCs w:val="22"/>
        </w:rPr>
        <w:t xml:space="preserve"> and Acronyms</w:t>
      </w:r>
      <w:bookmarkEnd w:id="2"/>
    </w:p>
    <w:tbl>
      <w:tblPr>
        <w:tblStyle w:val="TableGrid"/>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4505"/>
      </w:tblGrid>
      <w:tr w:rsidR="008B19DC" w:rsidRPr="005206BA" w:rsidTr="008B19DC">
        <w:tc>
          <w:tcPr>
            <w:tcW w:w="2410" w:type="dxa"/>
          </w:tcPr>
          <w:p w:rsidR="008B19DC" w:rsidRPr="005206BA" w:rsidRDefault="008B19DC" w:rsidP="005206BA">
            <w:pPr>
              <w:rPr>
                <w:rFonts w:cstheme="minorHAnsi"/>
              </w:rPr>
            </w:pPr>
            <w:r w:rsidRPr="005206BA">
              <w:rPr>
                <w:rFonts w:cstheme="minorHAnsi"/>
              </w:rPr>
              <w:t>AIS</w:t>
            </w:r>
          </w:p>
        </w:tc>
        <w:tc>
          <w:tcPr>
            <w:tcW w:w="4505" w:type="dxa"/>
          </w:tcPr>
          <w:p w:rsidR="008B19DC" w:rsidRPr="005206BA" w:rsidRDefault="008B19DC" w:rsidP="005206BA">
            <w:pPr>
              <w:rPr>
                <w:rFonts w:cstheme="minorHAnsi"/>
              </w:rPr>
            </w:pPr>
            <w:r w:rsidRPr="005206BA">
              <w:rPr>
                <w:rFonts w:cstheme="minorHAnsi"/>
              </w:rPr>
              <w:t>Automatic Identification System</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ASM</w:t>
            </w:r>
          </w:p>
        </w:tc>
        <w:tc>
          <w:tcPr>
            <w:tcW w:w="4505" w:type="dxa"/>
          </w:tcPr>
          <w:p w:rsidR="008B19DC" w:rsidRPr="005206BA" w:rsidRDefault="008B19DC" w:rsidP="00C87EA5">
            <w:pPr>
              <w:rPr>
                <w:rFonts w:cstheme="minorHAnsi"/>
              </w:rPr>
            </w:pPr>
            <w:r w:rsidRPr="005206BA">
              <w:rPr>
                <w:rFonts w:cstheme="minorHAnsi"/>
              </w:rPr>
              <w:t>Application Specific Message</w:t>
            </w:r>
          </w:p>
        </w:tc>
      </w:tr>
      <w:tr w:rsidR="008B19DC" w:rsidRPr="005206BA" w:rsidTr="008B19DC">
        <w:tc>
          <w:tcPr>
            <w:tcW w:w="2410" w:type="dxa"/>
          </w:tcPr>
          <w:p w:rsidR="008B19DC" w:rsidRPr="005206BA" w:rsidRDefault="008B19DC" w:rsidP="005206BA">
            <w:pPr>
              <w:rPr>
                <w:rFonts w:cstheme="minorHAnsi"/>
              </w:rPr>
            </w:pPr>
            <w:r>
              <w:rPr>
                <w:rFonts w:cstheme="minorHAnsi"/>
              </w:rPr>
              <w:t>EUT</w:t>
            </w:r>
          </w:p>
        </w:tc>
        <w:tc>
          <w:tcPr>
            <w:tcW w:w="4505" w:type="dxa"/>
          </w:tcPr>
          <w:p w:rsidR="008B19DC" w:rsidRPr="005206BA" w:rsidRDefault="008B19DC" w:rsidP="005206BA">
            <w:pPr>
              <w:rPr>
                <w:rFonts w:cstheme="minorHAnsi"/>
              </w:rPr>
            </w:pPr>
            <w:r>
              <w:rPr>
                <w:rFonts w:cstheme="minorHAnsi"/>
              </w:rPr>
              <w:t>Equipment Under Test</w:t>
            </w:r>
          </w:p>
        </w:tc>
      </w:tr>
      <w:tr w:rsidR="008B19DC" w:rsidRPr="005206BA" w:rsidTr="008B19DC">
        <w:tc>
          <w:tcPr>
            <w:tcW w:w="2410" w:type="dxa"/>
          </w:tcPr>
          <w:p w:rsidR="008B19DC" w:rsidRDefault="008B19DC" w:rsidP="005206BA">
            <w:pPr>
              <w:rPr>
                <w:rFonts w:cstheme="minorHAnsi"/>
              </w:rPr>
            </w:pPr>
            <w:r>
              <w:rPr>
                <w:rFonts w:cstheme="minorHAnsi"/>
              </w:rPr>
              <w:t>EVM</w:t>
            </w:r>
          </w:p>
        </w:tc>
        <w:tc>
          <w:tcPr>
            <w:tcW w:w="4505" w:type="dxa"/>
          </w:tcPr>
          <w:p w:rsidR="008B19DC" w:rsidRDefault="008B19DC" w:rsidP="005206BA">
            <w:pPr>
              <w:rPr>
                <w:rFonts w:cstheme="minorHAnsi"/>
              </w:rPr>
            </w:pPr>
            <w:r w:rsidRPr="008B19DC">
              <w:rPr>
                <w:rFonts w:cstheme="minorHAnsi"/>
              </w:rPr>
              <w:t>Error Vector Magnitude</w:t>
            </w:r>
          </w:p>
        </w:tc>
      </w:tr>
      <w:tr w:rsidR="008B19DC" w:rsidRPr="005206BA" w:rsidTr="008B19DC">
        <w:tc>
          <w:tcPr>
            <w:tcW w:w="2410" w:type="dxa"/>
          </w:tcPr>
          <w:p w:rsidR="008B19DC" w:rsidRPr="005206BA" w:rsidRDefault="008B19DC" w:rsidP="005206BA">
            <w:pPr>
              <w:rPr>
                <w:rFonts w:cstheme="minorHAnsi"/>
              </w:rPr>
            </w:pPr>
            <w:r>
              <w:rPr>
                <w:rFonts w:cstheme="minorHAnsi"/>
              </w:rPr>
              <w:t>FEC</w:t>
            </w:r>
          </w:p>
        </w:tc>
        <w:tc>
          <w:tcPr>
            <w:tcW w:w="4505" w:type="dxa"/>
          </w:tcPr>
          <w:p w:rsidR="008B19DC" w:rsidRPr="005206BA" w:rsidRDefault="008B19DC" w:rsidP="005206BA">
            <w:pPr>
              <w:rPr>
                <w:rFonts w:cstheme="minorHAnsi"/>
              </w:rPr>
            </w:pPr>
            <w:r>
              <w:rPr>
                <w:rFonts w:cstheme="minorHAnsi"/>
              </w:rPr>
              <w:t>Forward Error Correction</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GPS</w:t>
            </w:r>
          </w:p>
        </w:tc>
        <w:tc>
          <w:tcPr>
            <w:tcW w:w="4505" w:type="dxa"/>
          </w:tcPr>
          <w:p w:rsidR="008B19DC" w:rsidRPr="005206BA" w:rsidRDefault="008B19DC" w:rsidP="005206BA">
            <w:pPr>
              <w:rPr>
                <w:rFonts w:cstheme="minorHAnsi"/>
              </w:rPr>
            </w:pPr>
            <w:r w:rsidRPr="005206BA">
              <w:rPr>
                <w:rFonts w:cstheme="minorHAnsi"/>
              </w:rPr>
              <w:t>Global Positioning System</w:t>
            </w:r>
          </w:p>
        </w:tc>
      </w:tr>
      <w:tr w:rsidR="008B19DC" w:rsidRPr="005206BA" w:rsidTr="008B19DC">
        <w:tc>
          <w:tcPr>
            <w:tcW w:w="2410" w:type="dxa"/>
          </w:tcPr>
          <w:p w:rsidR="008B19DC" w:rsidRPr="005206BA" w:rsidRDefault="008B19DC" w:rsidP="00C912A8">
            <w:pPr>
              <w:rPr>
                <w:rFonts w:cstheme="minorHAnsi"/>
              </w:rPr>
            </w:pPr>
            <w:r>
              <w:rPr>
                <w:rFonts w:cstheme="minorHAnsi"/>
              </w:rPr>
              <w:t>MKD</w:t>
            </w:r>
          </w:p>
        </w:tc>
        <w:tc>
          <w:tcPr>
            <w:tcW w:w="4505" w:type="dxa"/>
          </w:tcPr>
          <w:p w:rsidR="008B19DC" w:rsidRPr="005206BA" w:rsidRDefault="008B19DC" w:rsidP="00C912A8">
            <w:pPr>
              <w:rPr>
                <w:rFonts w:cstheme="minorHAnsi"/>
              </w:rPr>
            </w:pPr>
            <w:r>
              <w:rPr>
                <w:rFonts w:cstheme="minorHAnsi"/>
              </w:rPr>
              <w:t>Minimum Keyboard and Display</w:t>
            </w:r>
          </w:p>
        </w:tc>
      </w:tr>
      <w:tr w:rsidR="008B19DC" w:rsidRPr="005206BA" w:rsidTr="008B19DC">
        <w:tc>
          <w:tcPr>
            <w:tcW w:w="2410" w:type="dxa"/>
          </w:tcPr>
          <w:p w:rsidR="008B19DC" w:rsidRPr="005206BA" w:rsidRDefault="008B19DC" w:rsidP="00C912A8">
            <w:pPr>
              <w:rPr>
                <w:rFonts w:cstheme="minorHAnsi"/>
              </w:rPr>
            </w:pPr>
            <w:r w:rsidRPr="005206BA">
              <w:rPr>
                <w:rFonts w:cstheme="minorHAnsi"/>
              </w:rPr>
              <w:t>MMI</w:t>
            </w:r>
          </w:p>
        </w:tc>
        <w:tc>
          <w:tcPr>
            <w:tcW w:w="4505" w:type="dxa"/>
          </w:tcPr>
          <w:p w:rsidR="008B19DC" w:rsidRPr="005206BA" w:rsidRDefault="008B19DC" w:rsidP="00C912A8">
            <w:pPr>
              <w:rPr>
                <w:rFonts w:cstheme="minorHAnsi"/>
              </w:rPr>
            </w:pPr>
            <w:r w:rsidRPr="005206BA">
              <w:rPr>
                <w:rFonts w:cstheme="minorHAnsi"/>
              </w:rPr>
              <w:t>Man, Machine Interface</w:t>
            </w:r>
          </w:p>
        </w:tc>
      </w:tr>
      <w:tr w:rsidR="008B19DC" w:rsidRPr="005206BA" w:rsidTr="008B19DC">
        <w:tc>
          <w:tcPr>
            <w:tcW w:w="2410" w:type="dxa"/>
          </w:tcPr>
          <w:p w:rsidR="008B19DC" w:rsidRPr="005206BA" w:rsidRDefault="008B19DC" w:rsidP="005206BA">
            <w:pPr>
              <w:rPr>
                <w:rFonts w:cstheme="minorHAnsi"/>
              </w:rPr>
            </w:pPr>
            <w:r>
              <w:rPr>
                <w:rFonts w:cstheme="minorHAnsi"/>
              </w:rPr>
              <w:t>PC</w:t>
            </w:r>
          </w:p>
        </w:tc>
        <w:tc>
          <w:tcPr>
            <w:tcW w:w="4505" w:type="dxa"/>
          </w:tcPr>
          <w:p w:rsidR="008B19DC" w:rsidRPr="005206BA" w:rsidRDefault="008B19DC" w:rsidP="005206BA">
            <w:pPr>
              <w:rPr>
                <w:rFonts w:cstheme="minorHAnsi"/>
              </w:rPr>
            </w:pPr>
            <w:r>
              <w:rPr>
                <w:rFonts w:cstheme="minorHAnsi"/>
              </w:rPr>
              <w:t>Performance Check</w:t>
            </w:r>
          </w:p>
        </w:tc>
      </w:tr>
      <w:tr w:rsidR="008B19DC" w:rsidRPr="005206BA" w:rsidTr="008B19DC">
        <w:tc>
          <w:tcPr>
            <w:tcW w:w="2410" w:type="dxa"/>
          </w:tcPr>
          <w:p w:rsidR="008B19DC" w:rsidRDefault="008B19DC" w:rsidP="005206BA">
            <w:pPr>
              <w:rPr>
                <w:rFonts w:cstheme="minorHAnsi"/>
              </w:rPr>
            </w:pPr>
            <w:r>
              <w:rPr>
                <w:rFonts w:cstheme="minorHAnsi"/>
              </w:rPr>
              <w:t>PER</w:t>
            </w:r>
          </w:p>
        </w:tc>
        <w:tc>
          <w:tcPr>
            <w:tcW w:w="4505" w:type="dxa"/>
          </w:tcPr>
          <w:p w:rsidR="008B19DC" w:rsidRDefault="008B19DC" w:rsidP="005206BA">
            <w:pPr>
              <w:rPr>
                <w:rFonts w:cstheme="minorHAnsi"/>
              </w:rPr>
            </w:pPr>
            <w:r>
              <w:rPr>
                <w:rFonts w:cstheme="minorHAnsi"/>
              </w:rPr>
              <w:t>Packet Error Rate</w:t>
            </w:r>
          </w:p>
        </w:tc>
      </w:tr>
      <w:tr w:rsidR="008B19DC" w:rsidRPr="005206BA" w:rsidTr="008B19DC">
        <w:tc>
          <w:tcPr>
            <w:tcW w:w="2410" w:type="dxa"/>
          </w:tcPr>
          <w:p w:rsidR="008B19DC" w:rsidRPr="005206BA" w:rsidRDefault="008B19DC" w:rsidP="005206BA">
            <w:pPr>
              <w:rPr>
                <w:rFonts w:cstheme="minorHAnsi"/>
              </w:rPr>
            </w:pPr>
            <w:r>
              <w:rPr>
                <w:rFonts w:cstheme="minorHAnsi"/>
              </w:rPr>
              <w:t>PI</w:t>
            </w:r>
          </w:p>
        </w:tc>
        <w:tc>
          <w:tcPr>
            <w:tcW w:w="4505" w:type="dxa"/>
          </w:tcPr>
          <w:p w:rsidR="008B19DC" w:rsidRPr="005206BA" w:rsidRDefault="008B19DC" w:rsidP="005206BA">
            <w:pPr>
              <w:rPr>
                <w:rFonts w:cstheme="minorHAnsi"/>
              </w:rPr>
            </w:pPr>
            <w:r>
              <w:rPr>
                <w:rFonts w:cstheme="minorHAnsi"/>
              </w:rPr>
              <w:t>Presentation Interface</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PSU</w:t>
            </w:r>
          </w:p>
        </w:tc>
        <w:tc>
          <w:tcPr>
            <w:tcW w:w="4505" w:type="dxa"/>
          </w:tcPr>
          <w:p w:rsidR="008B19DC" w:rsidRPr="005206BA" w:rsidRDefault="008B19DC" w:rsidP="005206BA">
            <w:pPr>
              <w:rPr>
                <w:rFonts w:cstheme="minorHAnsi"/>
              </w:rPr>
            </w:pPr>
            <w:r w:rsidRPr="005206BA">
              <w:rPr>
                <w:rFonts w:cstheme="minorHAnsi"/>
              </w:rPr>
              <w:t>Power Supply Unit</w:t>
            </w:r>
          </w:p>
        </w:tc>
      </w:tr>
      <w:tr w:rsidR="008B19DC" w:rsidRPr="005206BA" w:rsidTr="008B19DC">
        <w:tc>
          <w:tcPr>
            <w:tcW w:w="2410" w:type="dxa"/>
          </w:tcPr>
          <w:p w:rsidR="008B19DC" w:rsidRPr="005206BA" w:rsidRDefault="008B19DC" w:rsidP="005206BA">
            <w:pPr>
              <w:rPr>
                <w:rFonts w:cstheme="minorHAnsi"/>
              </w:rPr>
            </w:pPr>
            <w:r>
              <w:rPr>
                <w:rFonts w:cstheme="minorHAnsi"/>
              </w:rPr>
              <w:t>PT</w:t>
            </w:r>
          </w:p>
        </w:tc>
        <w:tc>
          <w:tcPr>
            <w:tcW w:w="4505" w:type="dxa"/>
          </w:tcPr>
          <w:p w:rsidR="008B19DC" w:rsidRPr="005206BA" w:rsidRDefault="008B19DC" w:rsidP="005206BA">
            <w:pPr>
              <w:rPr>
                <w:rFonts w:cstheme="minorHAnsi"/>
              </w:rPr>
            </w:pPr>
            <w:r>
              <w:rPr>
                <w:rFonts w:cstheme="minorHAnsi"/>
              </w:rPr>
              <w:t>Performance Test</w:t>
            </w:r>
          </w:p>
        </w:tc>
      </w:tr>
      <w:tr w:rsidR="008B19DC" w:rsidRPr="005206BA" w:rsidTr="008B19DC">
        <w:tc>
          <w:tcPr>
            <w:tcW w:w="2410" w:type="dxa"/>
          </w:tcPr>
          <w:p w:rsidR="008B19DC" w:rsidRDefault="008B19DC" w:rsidP="005206BA">
            <w:pPr>
              <w:rPr>
                <w:rFonts w:cstheme="minorHAnsi"/>
              </w:rPr>
            </w:pPr>
            <w:r>
              <w:rPr>
                <w:rFonts w:cstheme="minorHAnsi"/>
              </w:rPr>
              <w:t>RX</w:t>
            </w:r>
          </w:p>
        </w:tc>
        <w:tc>
          <w:tcPr>
            <w:tcW w:w="4505" w:type="dxa"/>
          </w:tcPr>
          <w:p w:rsidR="008B19DC" w:rsidRDefault="008B19DC" w:rsidP="005206BA">
            <w:pPr>
              <w:rPr>
                <w:rFonts w:cstheme="minorHAnsi"/>
              </w:rPr>
            </w:pPr>
            <w:r>
              <w:rPr>
                <w:rFonts w:cstheme="minorHAnsi"/>
              </w:rPr>
              <w:t>Receiver</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SDR</w:t>
            </w:r>
          </w:p>
        </w:tc>
        <w:tc>
          <w:tcPr>
            <w:tcW w:w="4505" w:type="dxa"/>
          </w:tcPr>
          <w:p w:rsidR="008B19DC" w:rsidRPr="005206BA" w:rsidRDefault="008B19DC" w:rsidP="005206BA">
            <w:pPr>
              <w:rPr>
                <w:rFonts w:cstheme="minorHAnsi"/>
              </w:rPr>
            </w:pPr>
            <w:r w:rsidRPr="005206BA">
              <w:rPr>
                <w:rFonts w:cstheme="minorHAnsi"/>
              </w:rPr>
              <w:t>Software Defined Radio</w:t>
            </w:r>
          </w:p>
        </w:tc>
      </w:tr>
      <w:tr w:rsidR="008B19DC" w:rsidRPr="005206BA" w:rsidTr="008B19DC">
        <w:tc>
          <w:tcPr>
            <w:tcW w:w="2410" w:type="dxa"/>
          </w:tcPr>
          <w:p w:rsidR="008B19DC" w:rsidRPr="005206BA" w:rsidRDefault="008B19DC" w:rsidP="00C912A8">
            <w:pPr>
              <w:rPr>
                <w:rFonts w:cstheme="minorHAnsi"/>
              </w:rPr>
            </w:pPr>
            <w:r w:rsidRPr="005206BA">
              <w:rPr>
                <w:rFonts w:cstheme="minorHAnsi"/>
              </w:rPr>
              <w:t>TBC</w:t>
            </w:r>
          </w:p>
        </w:tc>
        <w:tc>
          <w:tcPr>
            <w:tcW w:w="4505" w:type="dxa"/>
          </w:tcPr>
          <w:p w:rsidR="008B19DC" w:rsidRPr="005206BA" w:rsidRDefault="008B19DC" w:rsidP="005206BA">
            <w:pPr>
              <w:rPr>
                <w:rFonts w:cstheme="minorHAnsi"/>
              </w:rPr>
            </w:pPr>
            <w:r>
              <w:rPr>
                <w:rFonts w:cstheme="minorHAnsi"/>
              </w:rPr>
              <w:t>To</w:t>
            </w:r>
            <w:r w:rsidRPr="005206BA">
              <w:rPr>
                <w:rFonts w:cstheme="minorHAnsi"/>
              </w:rPr>
              <w:t xml:space="preserve"> Be Confirmed</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TBD</w:t>
            </w:r>
          </w:p>
        </w:tc>
        <w:tc>
          <w:tcPr>
            <w:tcW w:w="4505" w:type="dxa"/>
          </w:tcPr>
          <w:p w:rsidR="008B19DC" w:rsidRPr="005206BA" w:rsidRDefault="008B19DC" w:rsidP="005206BA">
            <w:pPr>
              <w:rPr>
                <w:rFonts w:cstheme="minorHAnsi"/>
              </w:rPr>
            </w:pPr>
            <w:r>
              <w:rPr>
                <w:rFonts w:cstheme="minorHAnsi"/>
              </w:rPr>
              <w:t>To</w:t>
            </w:r>
            <w:r w:rsidRPr="005206BA">
              <w:rPr>
                <w:rFonts w:cstheme="minorHAnsi"/>
              </w:rPr>
              <w:t xml:space="preserve"> Be Done</w:t>
            </w:r>
          </w:p>
        </w:tc>
      </w:tr>
      <w:tr w:rsidR="008B19DC" w:rsidRPr="005206BA" w:rsidTr="008B19DC">
        <w:tc>
          <w:tcPr>
            <w:tcW w:w="2410" w:type="dxa"/>
          </w:tcPr>
          <w:p w:rsidR="008B19DC" w:rsidRPr="005206BA" w:rsidRDefault="008B19DC" w:rsidP="005206BA">
            <w:pPr>
              <w:rPr>
                <w:rFonts w:cstheme="minorHAnsi"/>
              </w:rPr>
            </w:pPr>
            <w:r>
              <w:rPr>
                <w:rFonts w:cstheme="minorHAnsi"/>
              </w:rPr>
              <w:t>TX</w:t>
            </w:r>
          </w:p>
        </w:tc>
        <w:tc>
          <w:tcPr>
            <w:tcW w:w="4505" w:type="dxa"/>
          </w:tcPr>
          <w:p w:rsidR="008B19DC" w:rsidRPr="005206BA" w:rsidRDefault="008B19DC" w:rsidP="005206BA">
            <w:pPr>
              <w:rPr>
                <w:rFonts w:cstheme="minorHAnsi"/>
              </w:rPr>
            </w:pPr>
            <w:r>
              <w:rPr>
                <w:rFonts w:cstheme="minorHAnsi"/>
              </w:rPr>
              <w:t>Transmitter</w:t>
            </w:r>
          </w:p>
        </w:tc>
      </w:tr>
      <w:tr w:rsidR="008B19DC" w:rsidRPr="005206BA" w:rsidTr="008B19DC">
        <w:tc>
          <w:tcPr>
            <w:tcW w:w="2410" w:type="dxa"/>
          </w:tcPr>
          <w:p w:rsidR="008B19DC" w:rsidRPr="005206BA" w:rsidRDefault="008F7D82" w:rsidP="005206BA">
            <w:pPr>
              <w:rPr>
                <w:rFonts w:cstheme="minorHAnsi"/>
              </w:rPr>
            </w:pPr>
            <w:r>
              <w:rPr>
                <w:rFonts w:cstheme="minorHAnsi"/>
              </w:rPr>
              <w:t>EUT</w:t>
            </w:r>
          </w:p>
        </w:tc>
        <w:tc>
          <w:tcPr>
            <w:tcW w:w="4505" w:type="dxa"/>
          </w:tcPr>
          <w:p w:rsidR="008B19DC" w:rsidRPr="005206BA" w:rsidRDefault="008F7D82" w:rsidP="005206BA">
            <w:pPr>
              <w:rPr>
                <w:rFonts w:cstheme="minorHAnsi"/>
              </w:rPr>
            </w:pPr>
            <w:r>
              <w:rPr>
                <w:rFonts w:cstheme="minorHAnsi"/>
              </w:rPr>
              <w:t xml:space="preserve">Equipment </w:t>
            </w:r>
            <w:r w:rsidR="008B19DC">
              <w:rPr>
                <w:rFonts w:cstheme="minorHAnsi"/>
              </w:rPr>
              <w:t>Under Test</w:t>
            </w:r>
          </w:p>
        </w:tc>
      </w:tr>
      <w:tr w:rsidR="00C87EA5" w:rsidRPr="005206BA" w:rsidTr="008B19DC">
        <w:tc>
          <w:tcPr>
            <w:tcW w:w="2410" w:type="dxa"/>
          </w:tcPr>
          <w:p w:rsidR="00C87EA5" w:rsidRPr="005206BA" w:rsidRDefault="00C87EA5" w:rsidP="005206BA">
            <w:pPr>
              <w:rPr>
                <w:rFonts w:cstheme="minorHAnsi"/>
              </w:rPr>
            </w:pPr>
            <w:r>
              <w:rPr>
                <w:rFonts w:cstheme="minorHAnsi"/>
              </w:rPr>
              <w:t>VDE</w:t>
            </w:r>
          </w:p>
        </w:tc>
        <w:tc>
          <w:tcPr>
            <w:tcW w:w="4505" w:type="dxa"/>
          </w:tcPr>
          <w:p w:rsidR="00C87EA5" w:rsidRPr="005206BA" w:rsidRDefault="00C87EA5" w:rsidP="005206BA">
            <w:pPr>
              <w:rPr>
                <w:rFonts w:cstheme="minorHAnsi"/>
              </w:rPr>
            </w:pP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VDES</w:t>
            </w:r>
          </w:p>
        </w:tc>
        <w:tc>
          <w:tcPr>
            <w:tcW w:w="4505" w:type="dxa"/>
          </w:tcPr>
          <w:p w:rsidR="008B19DC" w:rsidRPr="005206BA" w:rsidRDefault="008B19DC" w:rsidP="005206BA">
            <w:pPr>
              <w:rPr>
                <w:rFonts w:cstheme="minorHAnsi"/>
              </w:rPr>
            </w:pPr>
            <w:r w:rsidRPr="005206BA">
              <w:rPr>
                <w:rFonts w:cstheme="minorHAnsi"/>
              </w:rPr>
              <w:t>VHF Data Exchange System</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VHF</w:t>
            </w:r>
          </w:p>
        </w:tc>
        <w:tc>
          <w:tcPr>
            <w:tcW w:w="4505" w:type="dxa"/>
          </w:tcPr>
          <w:p w:rsidR="008B19DC" w:rsidRPr="005206BA" w:rsidRDefault="008B19DC" w:rsidP="005206BA">
            <w:pPr>
              <w:rPr>
                <w:rFonts w:cstheme="minorHAnsi"/>
              </w:rPr>
            </w:pPr>
            <w:r w:rsidRPr="005206BA">
              <w:rPr>
                <w:rFonts w:cstheme="minorHAnsi"/>
              </w:rPr>
              <w:t>Very High Frequency</w:t>
            </w:r>
          </w:p>
        </w:tc>
      </w:tr>
      <w:tr w:rsidR="008B19DC" w:rsidRPr="005206BA" w:rsidTr="008B19DC">
        <w:tc>
          <w:tcPr>
            <w:tcW w:w="2410" w:type="dxa"/>
          </w:tcPr>
          <w:p w:rsidR="008B19DC" w:rsidRPr="005206BA" w:rsidRDefault="008B19DC" w:rsidP="005206BA">
            <w:pPr>
              <w:rPr>
                <w:rFonts w:cstheme="minorHAnsi"/>
              </w:rPr>
            </w:pPr>
            <w:r>
              <w:rPr>
                <w:rFonts w:cstheme="minorHAnsi"/>
              </w:rPr>
              <w:t>VTB</w:t>
            </w:r>
          </w:p>
        </w:tc>
        <w:tc>
          <w:tcPr>
            <w:tcW w:w="4505" w:type="dxa"/>
          </w:tcPr>
          <w:p w:rsidR="008B19DC" w:rsidRPr="005206BA" w:rsidRDefault="008B19DC" w:rsidP="005206BA">
            <w:pPr>
              <w:rPr>
                <w:rFonts w:cstheme="minorHAnsi"/>
              </w:rPr>
            </w:pPr>
            <w:r>
              <w:rPr>
                <w:rFonts w:cstheme="minorHAnsi"/>
              </w:rPr>
              <w:t>VDES Test Bed</w:t>
            </w:r>
          </w:p>
        </w:tc>
      </w:tr>
    </w:tbl>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3" w:name="_Toc456425811"/>
      <w:bookmarkStart w:id="4" w:name="_Toc476134614"/>
      <w:r w:rsidRPr="005206BA">
        <w:rPr>
          <w:rFonts w:asciiTheme="minorHAnsi" w:hAnsiTheme="minorHAnsi" w:cstheme="minorHAnsi"/>
          <w:szCs w:val="22"/>
        </w:rPr>
        <w:t>Scope</w:t>
      </w:r>
      <w:bookmarkEnd w:id="3"/>
      <w:bookmarkEnd w:id="4"/>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This document </w:t>
      </w:r>
      <w:r>
        <w:rPr>
          <w:rFonts w:asciiTheme="minorHAnsi" w:hAnsiTheme="minorHAnsi" w:cstheme="minorHAnsi"/>
        </w:rPr>
        <w:t>is provided with</w:t>
      </w:r>
      <w:r w:rsidRPr="005206BA">
        <w:rPr>
          <w:rFonts w:asciiTheme="minorHAnsi" w:hAnsiTheme="minorHAnsi" w:cstheme="minorHAnsi"/>
        </w:rPr>
        <w:t xml:space="preserve"> intent of being used as a baseline for developing an IEC specification that may be used for VDES certification.</w:t>
      </w:r>
      <w:r w:rsidR="00C912A8">
        <w:rPr>
          <w:rFonts w:asciiTheme="minorHAnsi" w:hAnsiTheme="minorHAnsi" w:cstheme="minorHAnsi"/>
        </w:rPr>
        <w:t xml:space="preserve"> </w:t>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5" w:name="_Toc456425812"/>
      <w:bookmarkStart w:id="6" w:name="_Toc476134615"/>
      <w:r w:rsidRPr="005206BA">
        <w:rPr>
          <w:rFonts w:asciiTheme="minorHAnsi" w:hAnsiTheme="minorHAnsi" w:cstheme="minorHAnsi"/>
          <w:szCs w:val="22"/>
        </w:rPr>
        <w:t>Reference Documents</w:t>
      </w:r>
      <w:bookmarkEnd w:id="5"/>
      <w:bookmarkEnd w:id="6"/>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bookmarkStart w:id="7" w:name="_Ref423602282"/>
      <w:r w:rsidRPr="005206BA">
        <w:rPr>
          <w:rFonts w:asciiTheme="minorHAnsi" w:hAnsiTheme="minorHAnsi" w:cstheme="minorHAnsi"/>
          <w:lang w:val="en-US"/>
        </w:rPr>
        <w:t>IEC 61993-2 Ed.2:  Class A shipborne equipment of the universal automatic identification system (AIS) – Operational and performance requirements, methods of test and required test results.</w:t>
      </w:r>
      <w:bookmarkEnd w:id="7"/>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bookmarkStart w:id="8" w:name="_Ref423602669"/>
      <w:r w:rsidRPr="005206BA">
        <w:rPr>
          <w:rFonts w:asciiTheme="minorHAnsi" w:hAnsiTheme="minorHAnsi" w:cstheme="minorHAnsi"/>
          <w:lang w:val="en-US"/>
        </w:rPr>
        <w:t>IEC 60945 Ed.4:  Maritime navigation and radiocommunication equipment and systems –General requirements –Methods of testing and required test results.</w:t>
      </w:r>
      <w:bookmarkEnd w:id="8"/>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r w:rsidRPr="005206BA">
        <w:rPr>
          <w:rFonts w:asciiTheme="minorHAnsi" w:hAnsiTheme="minorHAnsi" w:cstheme="minorHAnsi"/>
          <w:lang w:val="en-US"/>
        </w:rPr>
        <w:t>IEC 62320-1: AIS Base Station Test spec. (also covered by IEC61993-2).</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9" w:name="_Toc456425813"/>
      <w:bookmarkStart w:id="10" w:name="_Toc476134616"/>
      <w:r w:rsidRPr="005206BA">
        <w:rPr>
          <w:rFonts w:asciiTheme="minorHAnsi" w:hAnsiTheme="minorHAnsi" w:cstheme="minorHAnsi"/>
          <w:szCs w:val="22"/>
        </w:rPr>
        <w:t>Test Conditions</w:t>
      </w:r>
      <w:bookmarkEnd w:id="9"/>
      <w:bookmarkEnd w:id="10"/>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1" w:name="_Toc456425814"/>
      <w:bookmarkStart w:id="12" w:name="_Toc476134617"/>
      <w:r w:rsidRPr="005206BA">
        <w:rPr>
          <w:rFonts w:asciiTheme="minorHAnsi" w:hAnsiTheme="minorHAnsi" w:cstheme="minorHAnsi"/>
        </w:rPr>
        <w:t>Normal and extreme test conditions</w:t>
      </w:r>
      <w:bookmarkEnd w:id="11"/>
      <w:bookmarkEnd w:id="1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normal and extreme test conditions are summarized in </w:t>
      </w:r>
      <w:r>
        <w:rPr>
          <w:rFonts w:asciiTheme="minorHAnsi" w:hAnsiTheme="minorHAnsi" w:cstheme="minorHAnsi"/>
        </w:rPr>
        <w:t>Table 1</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9270" w:type="dxa"/>
        <w:tblInd w:w="198" w:type="dxa"/>
        <w:tblLook w:val="04A0" w:firstRow="1" w:lastRow="0" w:firstColumn="1" w:lastColumn="0" w:noHBand="0" w:noVBand="1"/>
      </w:tblPr>
      <w:tblGrid>
        <w:gridCol w:w="5868"/>
        <w:gridCol w:w="1134"/>
        <w:gridCol w:w="1134"/>
        <w:gridCol w:w="1134"/>
      </w:tblGrid>
      <w:tr w:rsidR="005206BA" w:rsidRPr="005206BA" w:rsidTr="005206BA">
        <w:tc>
          <w:tcPr>
            <w:tcW w:w="5868" w:type="dxa"/>
          </w:tcPr>
          <w:p w:rsidR="005206BA" w:rsidRPr="005206BA" w:rsidRDefault="005206BA" w:rsidP="005206BA">
            <w:pPr>
              <w:rPr>
                <w:rFonts w:cstheme="minorHAnsi"/>
                <w:b/>
                <w:lang w:val="en-US"/>
              </w:rPr>
            </w:pPr>
            <w:r w:rsidRPr="005206BA">
              <w:rPr>
                <w:rFonts w:cstheme="minorHAnsi"/>
                <w:b/>
                <w:lang w:val="en-US"/>
              </w:rPr>
              <w:t>Parameter</w:t>
            </w:r>
          </w:p>
        </w:tc>
        <w:tc>
          <w:tcPr>
            <w:tcW w:w="1134" w:type="dxa"/>
          </w:tcPr>
          <w:p w:rsidR="005206BA" w:rsidRPr="005206BA" w:rsidRDefault="005206BA" w:rsidP="005206BA">
            <w:pPr>
              <w:rPr>
                <w:rFonts w:cstheme="minorHAnsi"/>
                <w:b/>
                <w:lang w:val="en-US"/>
              </w:rPr>
            </w:pPr>
            <w:r w:rsidRPr="005206BA">
              <w:rPr>
                <w:rFonts w:cstheme="minorHAnsi"/>
                <w:b/>
                <w:lang w:val="en-US"/>
              </w:rPr>
              <w:t>Min</w:t>
            </w:r>
          </w:p>
        </w:tc>
        <w:tc>
          <w:tcPr>
            <w:tcW w:w="1134" w:type="dxa"/>
          </w:tcPr>
          <w:p w:rsidR="005206BA" w:rsidRPr="005206BA" w:rsidRDefault="005206BA" w:rsidP="005206BA">
            <w:pPr>
              <w:rPr>
                <w:rFonts w:cstheme="minorHAnsi"/>
                <w:b/>
                <w:lang w:val="en-US"/>
              </w:rPr>
            </w:pPr>
            <w:r w:rsidRPr="005206BA">
              <w:rPr>
                <w:rFonts w:cstheme="minorHAnsi"/>
                <w:b/>
                <w:lang w:val="en-US"/>
              </w:rPr>
              <w:t>Max</w:t>
            </w:r>
          </w:p>
        </w:tc>
        <w:tc>
          <w:tcPr>
            <w:tcW w:w="1134" w:type="dxa"/>
          </w:tcPr>
          <w:p w:rsidR="005206BA" w:rsidRPr="005206BA" w:rsidRDefault="005206BA" w:rsidP="005206BA">
            <w:pPr>
              <w:rPr>
                <w:rFonts w:cstheme="minorHAnsi"/>
                <w:b/>
                <w:lang w:val="en-US"/>
              </w:rPr>
            </w:pPr>
            <w:r w:rsidRPr="005206BA">
              <w:rPr>
                <w:rFonts w:cstheme="minorHAnsi"/>
                <w:b/>
                <w:lang w:val="en-US"/>
              </w:rPr>
              <w:t>Unit</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Temperature</w:t>
            </w:r>
          </w:p>
        </w:tc>
        <w:tc>
          <w:tcPr>
            <w:tcW w:w="1134" w:type="dxa"/>
          </w:tcPr>
          <w:p w:rsidR="005206BA" w:rsidRPr="005206BA" w:rsidRDefault="005206BA" w:rsidP="005206BA">
            <w:pPr>
              <w:rPr>
                <w:rFonts w:cstheme="minorHAnsi"/>
              </w:rPr>
            </w:pPr>
            <w:r w:rsidRPr="005206BA">
              <w:rPr>
                <w:rFonts w:cstheme="minorHAnsi"/>
              </w:rPr>
              <w:t>+15</w:t>
            </w:r>
          </w:p>
        </w:tc>
        <w:tc>
          <w:tcPr>
            <w:tcW w:w="1134" w:type="dxa"/>
          </w:tcPr>
          <w:p w:rsidR="005206BA" w:rsidRPr="005206BA" w:rsidRDefault="005206BA" w:rsidP="005206BA">
            <w:pPr>
              <w:rPr>
                <w:rFonts w:cstheme="minorHAnsi"/>
              </w:rPr>
            </w:pPr>
            <w:r w:rsidRPr="005206BA">
              <w:rPr>
                <w:rFonts w:cstheme="minorHAnsi"/>
              </w:rPr>
              <w:t>+35</w:t>
            </w:r>
          </w:p>
        </w:tc>
        <w:tc>
          <w:tcPr>
            <w:tcW w:w="1134" w:type="dxa"/>
          </w:tcPr>
          <w:p w:rsidR="005206BA" w:rsidRPr="005206BA" w:rsidRDefault="005206BA" w:rsidP="005206BA">
            <w:pPr>
              <w:rPr>
                <w:rFonts w:cstheme="minorHAnsi"/>
              </w:rPr>
            </w:pPr>
            <w:r w:rsidRPr="005206BA">
              <w:rPr>
                <w:rFonts w:cstheme="minorHAnsi"/>
              </w:rPr>
              <w:sym w:font="Symbol" w:char="F0B0"/>
            </w:r>
            <w:r w:rsidRPr="005206BA">
              <w:rPr>
                <w:rFonts w:cstheme="minorHAnsi"/>
              </w:rPr>
              <w:t>C</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Humidity</w:t>
            </w:r>
          </w:p>
        </w:tc>
        <w:tc>
          <w:tcPr>
            <w:tcW w:w="1134" w:type="dxa"/>
          </w:tcPr>
          <w:p w:rsidR="005206BA" w:rsidRPr="005206BA" w:rsidRDefault="005206BA" w:rsidP="005206BA">
            <w:pPr>
              <w:rPr>
                <w:rFonts w:cstheme="minorHAnsi"/>
              </w:rPr>
            </w:pPr>
            <w:r w:rsidRPr="005206BA">
              <w:rPr>
                <w:rFonts w:cstheme="minorHAnsi"/>
              </w:rPr>
              <w:t>20</w:t>
            </w:r>
          </w:p>
        </w:tc>
        <w:tc>
          <w:tcPr>
            <w:tcW w:w="1134" w:type="dxa"/>
          </w:tcPr>
          <w:p w:rsidR="005206BA" w:rsidRPr="005206BA" w:rsidRDefault="005206BA" w:rsidP="005206BA">
            <w:pPr>
              <w:rPr>
                <w:rFonts w:cstheme="minorHAnsi"/>
              </w:rPr>
            </w:pPr>
            <w:r w:rsidRPr="005206BA">
              <w:rPr>
                <w:rFonts w:cstheme="minorHAnsi"/>
              </w:rPr>
              <w:t>75</w:t>
            </w:r>
          </w:p>
        </w:tc>
        <w:tc>
          <w:tcPr>
            <w:tcW w:w="1134" w:type="dxa"/>
          </w:tcPr>
          <w:p w:rsidR="005206BA" w:rsidRPr="005206BA" w:rsidRDefault="005206BA" w:rsidP="005206BA">
            <w:pPr>
              <w:rPr>
                <w:rFonts w:cstheme="minorHAnsi"/>
              </w:rPr>
            </w:pPr>
            <w:r w:rsidRPr="005206BA">
              <w:rPr>
                <w:rFonts w:cstheme="minorHAnsi"/>
              </w:rPr>
              <w:t>%</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Power Supply (Normal)</w:t>
            </w:r>
            <w:r w:rsidRPr="005206BA">
              <w:rPr>
                <w:rStyle w:val="FootnoteReference"/>
                <w:rFonts w:cstheme="minorHAnsi"/>
              </w:rPr>
              <w:footnoteReference w:id="1"/>
            </w:r>
          </w:p>
        </w:tc>
        <w:tc>
          <w:tcPr>
            <w:tcW w:w="1134" w:type="dxa"/>
          </w:tcPr>
          <w:p w:rsidR="005206BA" w:rsidRPr="005206BA" w:rsidRDefault="005206BA" w:rsidP="005206BA">
            <w:pPr>
              <w:rPr>
                <w:rFonts w:cstheme="minorHAnsi"/>
              </w:rPr>
            </w:pPr>
            <w:r w:rsidRPr="005206BA">
              <w:rPr>
                <w:rFonts w:cstheme="minorHAnsi"/>
              </w:rPr>
              <w:t>23</w:t>
            </w:r>
          </w:p>
        </w:tc>
        <w:tc>
          <w:tcPr>
            <w:tcW w:w="1134" w:type="dxa"/>
          </w:tcPr>
          <w:p w:rsidR="005206BA" w:rsidRPr="005206BA" w:rsidRDefault="005206BA" w:rsidP="005206BA">
            <w:pPr>
              <w:rPr>
                <w:rFonts w:cstheme="minorHAnsi"/>
              </w:rPr>
            </w:pPr>
            <w:r w:rsidRPr="005206BA">
              <w:rPr>
                <w:rFonts w:cstheme="minorHAnsi"/>
              </w:rPr>
              <w:t>25</w:t>
            </w:r>
          </w:p>
        </w:tc>
        <w:tc>
          <w:tcPr>
            <w:tcW w:w="1134" w:type="dxa"/>
          </w:tcPr>
          <w:p w:rsidR="005206BA" w:rsidRPr="005206BA" w:rsidRDefault="005206BA" w:rsidP="005206BA">
            <w:pPr>
              <w:rPr>
                <w:rFonts w:cstheme="minorHAnsi"/>
              </w:rPr>
            </w:pPr>
            <w:r w:rsidRPr="005206BA">
              <w:rPr>
                <w:rFonts w:cstheme="minorHAnsi"/>
              </w:rPr>
              <w:t>VDC</w:t>
            </w:r>
          </w:p>
        </w:tc>
      </w:tr>
      <w:tr w:rsidR="005206BA" w:rsidRPr="005206BA" w:rsidTr="005206BA">
        <w:trPr>
          <w:trHeight w:val="192"/>
        </w:trPr>
        <w:tc>
          <w:tcPr>
            <w:tcW w:w="5868" w:type="dxa"/>
          </w:tcPr>
          <w:p w:rsidR="005206BA" w:rsidRPr="005206BA" w:rsidRDefault="005206BA" w:rsidP="005206BA">
            <w:pPr>
              <w:rPr>
                <w:rFonts w:cstheme="minorHAnsi"/>
              </w:rPr>
            </w:pPr>
            <w:r w:rsidRPr="005206BA">
              <w:rPr>
                <w:rFonts w:cstheme="minorHAnsi"/>
              </w:rPr>
              <w:t>Power Supply (Extreme)</w:t>
            </w:r>
            <w:r w:rsidRPr="005206BA">
              <w:rPr>
                <w:rStyle w:val="FootnoteReference"/>
                <w:rFonts w:cstheme="minorHAnsi"/>
              </w:rPr>
              <w:footnoteReference w:id="2"/>
            </w:r>
          </w:p>
        </w:tc>
        <w:tc>
          <w:tcPr>
            <w:tcW w:w="1134" w:type="dxa"/>
          </w:tcPr>
          <w:p w:rsidR="005206BA" w:rsidRPr="005206BA" w:rsidRDefault="005206BA" w:rsidP="005206BA">
            <w:pPr>
              <w:rPr>
                <w:rFonts w:cstheme="minorHAnsi"/>
              </w:rPr>
            </w:pPr>
            <w:r w:rsidRPr="005206BA">
              <w:rPr>
                <w:rFonts w:cstheme="minorHAnsi"/>
              </w:rPr>
              <w:t>21.6</w:t>
            </w:r>
          </w:p>
        </w:tc>
        <w:tc>
          <w:tcPr>
            <w:tcW w:w="1134" w:type="dxa"/>
          </w:tcPr>
          <w:p w:rsidR="005206BA" w:rsidRPr="005206BA" w:rsidRDefault="005206BA" w:rsidP="005206BA">
            <w:pPr>
              <w:rPr>
                <w:rFonts w:cstheme="minorHAnsi"/>
              </w:rPr>
            </w:pPr>
            <w:r w:rsidRPr="005206BA">
              <w:rPr>
                <w:rFonts w:cstheme="minorHAnsi"/>
              </w:rPr>
              <w:t>31.2</w:t>
            </w:r>
          </w:p>
        </w:tc>
        <w:tc>
          <w:tcPr>
            <w:tcW w:w="1134" w:type="dxa"/>
          </w:tcPr>
          <w:p w:rsidR="005206BA" w:rsidRPr="005206BA" w:rsidRDefault="005206BA" w:rsidP="005206BA">
            <w:pPr>
              <w:rPr>
                <w:rFonts w:cstheme="minorHAnsi"/>
              </w:rPr>
            </w:pPr>
            <w:r w:rsidRPr="005206BA">
              <w:rPr>
                <w:rFonts w:cstheme="minorHAnsi"/>
              </w:rPr>
              <w:t>VDC</w:t>
            </w:r>
          </w:p>
        </w:tc>
      </w:tr>
    </w:tbl>
    <w:p w:rsidR="005206BA" w:rsidRDefault="005206BA" w:rsidP="005206BA">
      <w:pPr>
        <w:pStyle w:val="Caption"/>
      </w:pPr>
      <w:bookmarkStart w:id="13" w:name="_Toc465672537"/>
      <w:bookmarkStart w:id="14" w:name="_Toc456425815"/>
      <w:r>
        <w:t xml:space="preserve">Table </w:t>
      </w:r>
      <w:fldSimple w:instr=" SEQ Table \* ARABIC ">
        <w:r w:rsidR="007044A5">
          <w:rPr>
            <w:noProof/>
          </w:rPr>
          <w:t>1</w:t>
        </w:r>
      </w:fldSimple>
      <w:r>
        <w:t xml:space="preserve"> - </w:t>
      </w:r>
      <w:r w:rsidRPr="0036127F">
        <w:t>Normal and extreme test conditions</w:t>
      </w:r>
      <w:bookmarkEnd w:id="13"/>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5" w:name="_Toc476134618"/>
      <w:r w:rsidRPr="005206BA">
        <w:rPr>
          <w:rFonts w:asciiTheme="minorHAnsi" w:hAnsiTheme="minorHAnsi" w:cstheme="minorHAnsi"/>
        </w:rPr>
        <w:lastRenderedPageBreak/>
        <w:t>Standard test environment</w:t>
      </w:r>
      <w:bookmarkEnd w:id="14"/>
      <w:bookmarkEnd w:id="15"/>
    </w:p>
    <w:p w:rsidR="005206BA" w:rsidRDefault="005206BA" w:rsidP="005206BA">
      <w:pPr>
        <w:rPr>
          <w:rFonts w:asciiTheme="minorHAnsi" w:hAnsiTheme="minorHAnsi" w:cstheme="minorHAnsi"/>
        </w:rPr>
      </w:pPr>
      <w:r w:rsidRPr="005206BA">
        <w:rPr>
          <w:rFonts w:asciiTheme="minorHAnsi" w:hAnsiTheme="minorHAnsi" w:cstheme="minorHAnsi"/>
        </w:rPr>
        <w:t>The EUT is tested in an environment using test equipment to simulate and log VDL messages.  The environment will consist of at least 10 simulated targets.  The simulated targets shall include an appropriate number of targets of:</w:t>
      </w:r>
    </w:p>
    <w:p w:rsidR="005206BA" w:rsidRPr="005206BA" w:rsidRDefault="005206BA" w:rsidP="005206BA">
      <w:pPr>
        <w:rPr>
          <w:rFonts w:asciiTheme="minorHAnsi" w:hAnsiTheme="minorHAnsi" w:cstheme="minorHAnsi"/>
        </w:rPr>
      </w:pP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A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B “CS”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B “SO”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Base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AIS AtoN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SAR Aircraft</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AIS SART</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VDE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ASM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VDE Base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ASM Base Station</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signal input level at the RF input port of the EUT for any simulated target shall be at least -100 dBm.</w:t>
      </w:r>
    </w:p>
    <w:p w:rsidR="005206BA" w:rsidRPr="005206BA" w:rsidRDefault="005206BA" w:rsidP="005206BA">
      <w:pPr>
        <w:rPr>
          <w:rFonts w:asciiTheme="minorHAnsi" w:hAnsiTheme="minorHAnsi" w:cstheme="minorHAnsi"/>
        </w:rPr>
      </w:pPr>
      <w:r w:rsidRPr="005206BA">
        <w:rPr>
          <w:rFonts w:asciiTheme="minorHAnsi" w:hAnsiTheme="minorHAnsi" w:cstheme="minorHAnsi"/>
          <w:noProof/>
          <w:lang w:val="en-IE" w:eastAsia="en-IE"/>
        </w:rPr>
        <w:drawing>
          <wp:inline distT="0" distB="0" distL="0" distR="0" wp14:anchorId="25097EC1" wp14:editId="78508A14">
            <wp:extent cx="6008370" cy="2335530"/>
            <wp:effectExtent l="0" t="0" r="1143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08370" cy="2335530"/>
                    </a:xfrm>
                    <a:prstGeom prst="rect">
                      <a:avLst/>
                    </a:prstGeom>
                  </pic:spPr>
                </pic:pic>
              </a:graphicData>
            </a:graphic>
          </wp:inline>
        </w:drawing>
      </w:r>
    </w:p>
    <w:p w:rsidR="005206BA" w:rsidRPr="005206BA" w:rsidRDefault="005206BA" w:rsidP="005206BA">
      <w:pPr>
        <w:pStyle w:val="Caption"/>
      </w:pPr>
      <w:bookmarkStart w:id="16" w:name="_Toc465672553"/>
      <w:r>
        <w:t xml:space="preserve">Figure </w:t>
      </w:r>
      <w:fldSimple w:instr=" SEQ Figure \* ARABIC ">
        <w:r w:rsidR="005C2D3C">
          <w:rPr>
            <w:noProof/>
          </w:rPr>
          <w:t>1</w:t>
        </w:r>
      </w:fldSimple>
      <w:r>
        <w:t xml:space="preserve"> - </w:t>
      </w:r>
      <w:r w:rsidRPr="003460A5">
        <w:t>Block Diagram of standard test environment</w:t>
      </w:r>
      <w:bookmarkEnd w:id="16"/>
    </w:p>
    <w:p w:rsidR="005206BA" w:rsidRDefault="00DA4CF8" w:rsidP="005206BA">
      <w:pPr>
        <w:rPr>
          <w:rFonts w:asciiTheme="minorHAnsi" w:hAnsiTheme="minorHAnsi" w:cstheme="minorHAnsi"/>
        </w:rPr>
      </w:pPr>
      <w:r>
        <w:rPr>
          <w:rFonts w:asciiTheme="minorHAnsi" w:hAnsiTheme="minorHAnsi" w:cstheme="minorHAnsi"/>
        </w:rPr>
        <w:t>The</w:t>
      </w:r>
      <w:r w:rsidR="008B19DC">
        <w:rPr>
          <w:rFonts w:asciiTheme="minorHAnsi" w:hAnsiTheme="minorHAnsi" w:cstheme="minorHAnsi"/>
        </w:rPr>
        <w:t xml:space="preserve"> ASM and VDE </w:t>
      </w:r>
      <w:r w:rsidR="001550EE">
        <w:rPr>
          <w:rFonts w:asciiTheme="minorHAnsi" w:hAnsiTheme="minorHAnsi" w:cstheme="minorHAnsi"/>
        </w:rPr>
        <w:t>Test B</w:t>
      </w:r>
      <w:r>
        <w:rPr>
          <w:rFonts w:asciiTheme="minorHAnsi" w:hAnsiTheme="minorHAnsi" w:cstheme="minorHAnsi"/>
        </w:rPr>
        <w:t>ed</w:t>
      </w:r>
      <w:r w:rsidR="001550EE">
        <w:rPr>
          <w:rFonts w:asciiTheme="minorHAnsi" w:hAnsiTheme="minorHAnsi" w:cstheme="minorHAnsi"/>
        </w:rPr>
        <w:t xml:space="preserve"> (VTB)</w:t>
      </w:r>
      <w:r>
        <w:rPr>
          <w:rFonts w:asciiTheme="minorHAnsi" w:hAnsiTheme="minorHAnsi" w:cstheme="minorHAnsi"/>
        </w:rPr>
        <w:t xml:space="preserve"> is a calibrated and tested SDR environment that is able to generate and measure all of the required signals and messages to complete the range of tests required to certify the </w:t>
      </w:r>
      <w:r w:rsidR="008B19DC">
        <w:rPr>
          <w:rFonts w:asciiTheme="minorHAnsi" w:hAnsiTheme="minorHAnsi" w:cstheme="minorHAnsi"/>
        </w:rPr>
        <w:t xml:space="preserve">ASM and </w:t>
      </w:r>
      <w:r>
        <w:rPr>
          <w:rFonts w:asciiTheme="minorHAnsi" w:hAnsiTheme="minorHAnsi" w:cstheme="minorHAnsi"/>
        </w:rPr>
        <w:t>VDE EUT as being compliant to the referred specifications.</w:t>
      </w:r>
    </w:p>
    <w:p w:rsidR="000308EA" w:rsidRDefault="000308EA" w:rsidP="005206BA">
      <w:pPr>
        <w:rPr>
          <w:rFonts w:asciiTheme="minorHAnsi" w:hAnsiTheme="minorHAnsi" w:cstheme="minorHAnsi"/>
        </w:rPr>
      </w:pPr>
    </w:p>
    <w:p w:rsidR="000308EA" w:rsidRDefault="000308EA" w:rsidP="005206BA">
      <w:pPr>
        <w:rPr>
          <w:rFonts w:asciiTheme="minorHAnsi" w:hAnsiTheme="minorHAnsi" w:cstheme="minorHAnsi"/>
        </w:rPr>
      </w:pPr>
      <w:r>
        <w:rPr>
          <w:rFonts w:asciiTheme="minorHAnsi" w:hAnsiTheme="minorHAnsi" w:cstheme="minorHAnsi"/>
        </w:rPr>
        <w:t>All messages in and out of the Presentation Interface (PI) will comply with IEC 61162. Where proprietary IEC61162 messages are used, these should be declared.</w:t>
      </w:r>
    </w:p>
    <w:p w:rsidR="000308EA" w:rsidRDefault="000308EA" w:rsidP="005206BA">
      <w:pPr>
        <w:rPr>
          <w:rFonts w:asciiTheme="minorHAnsi" w:hAnsiTheme="minorHAnsi" w:cstheme="minorHAnsi"/>
        </w:rPr>
      </w:pPr>
    </w:p>
    <w:p w:rsidR="000308EA" w:rsidRDefault="000308EA" w:rsidP="005206BA">
      <w:pPr>
        <w:rPr>
          <w:rFonts w:asciiTheme="minorHAnsi" w:hAnsiTheme="minorHAnsi" w:cstheme="minorHAnsi"/>
        </w:rPr>
      </w:pPr>
      <w:r>
        <w:rPr>
          <w:rFonts w:asciiTheme="minorHAnsi" w:hAnsiTheme="minorHAnsi" w:cstheme="minorHAnsi"/>
        </w:rPr>
        <w:t xml:space="preserve">Where an external application is required to interface with the </w:t>
      </w:r>
      <w:r w:rsidR="008B19DC">
        <w:rPr>
          <w:rFonts w:asciiTheme="minorHAnsi" w:hAnsiTheme="minorHAnsi" w:cstheme="minorHAnsi"/>
        </w:rPr>
        <w:t xml:space="preserve">ASM and </w:t>
      </w:r>
      <w:r>
        <w:rPr>
          <w:rFonts w:asciiTheme="minorHAnsi" w:hAnsiTheme="minorHAnsi" w:cstheme="minorHAnsi"/>
        </w:rPr>
        <w:t>VDE, this should be included.</w:t>
      </w:r>
    </w:p>
    <w:p w:rsidR="00DA4CF8" w:rsidRPr="005206BA" w:rsidRDefault="00DA4CF8"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7" w:name="_Toc456425816"/>
      <w:bookmarkStart w:id="18" w:name="_Toc456425817"/>
      <w:bookmarkStart w:id="19" w:name="_Toc476134619"/>
      <w:bookmarkEnd w:id="17"/>
      <w:r w:rsidRPr="005206BA">
        <w:rPr>
          <w:rFonts w:asciiTheme="minorHAnsi" w:hAnsiTheme="minorHAnsi" w:cstheme="minorHAnsi"/>
        </w:rPr>
        <w:t>Common test conditions for protection from invalid controls</w:t>
      </w:r>
      <w:bookmarkEnd w:id="18"/>
      <w:bookmarkEnd w:id="19"/>
    </w:p>
    <w:p w:rsidR="001550EE" w:rsidRDefault="005206BA" w:rsidP="005206BA">
      <w:pPr>
        <w:rPr>
          <w:rFonts w:asciiTheme="minorHAnsi" w:hAnsiTheme="minorHAnsi" w:cstheme="minorHAnsi"/>
          <w:lang w:val="en-US"/>
        </w:rPr>
      </w:pPr>
      <w:r w:rsidRPr="005206BA">
        <w:rPr>
          <w:rFonts w:asciiTheme="minorHAnsi" w:hAnsiTheme="minorHAnsi" w:cstheme="minorHAnsi"/>
          <w:lang w:val="en-US"/>
        </w:rPr>
        <w:t xml:space="preserve">In all functional tests using Messages 4, 16, 17, 20, 22, 23 and DSC channel management telecommands, the messages or telecommands sender station shall use a valid base station MMSI format (see 6.12) to verify that the EUT operates as described in the required results. </w:t>
      </w:r>
    </w:p>
    <w:p w:rsidR="001550EE" w:rsidRDefault="001550EE" w:rsidP="005206BA">
      <w:pPr>
        <w:rPr>
          <w:rFonts w:asciiTheme="minorHAnsi" w:hAnsiTheme="minorHAnsi" w:cstheme="minorHAnsi"/>
          <w:lang w:val="en-US"/>
        </w:rPr>
      </w:pP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 xml:space="preserve">The tests shall be repeated using an invalid base station MMSI format for the messages or DSC telecommands sender station to verify that the EUT ignores these messages or telecommands. </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20" w:name="_Toc456425818"/>
      <w:bookmarkStart w:id="21" w:name="_Toc456425819"/>
      <w:bookmarkStart w:id="22" w:name="_Toc456425868"/>
      <w:bookmarkStart w:id="23" w:name="_Toc456425869"/>
      <w:bookmarkStart w:id="24" w:name="_Toc476134620"/>
      <w:bookmarkEnd w:id="20"/>
      <w:bookmarkEnd w:id="21"/>
      <w:bookmarkEnd w:id="22"/>
      <w:r w:rsidRPr="005206BA">
        <w:rPr>
          <w:rFonts w:asciiTheme="minorHAnsi" w:hAnsiTheme="minorHAnsi" w:cstheme="minorHAnsi"/>
        </w:rPr>
        <w:t>Test signals</w:t>
      </w:r>
      <w:bookmarkEnd w:id="23"/>
      <w:bookmarkEnd w:id="24"/>
    </w:p>
    <w:p w:rsidR="005206BA" w:rsidRDefault="005206BA" w:rsidP="005206BA">
      <w:pPr>
        <w:rPr>
          <w:rFonts w:asciiTheme="minorHAnsi" w:hAnsiTheme="minorHAnsi" w:cstheme="minorHAnsi"/>
        </w:rPr>
      </w:pPr>
      <w:r w:rsidRPr="005206BA">
        <w:rPr>
          <w:rFonts w:asciiTheme="minorHAnsi" w:hAnsiTheme="minorHAnsi" w:cstheme="minorHAnsi"/>
        </w:rPr>
        <w:t>In addition to the test signals 1 to 5 defined in IEC 61993</w:t>
      </w:r>
      <w:r w:rsidR="00FB1584">
        <w:rPr>
          <w:rFonts w:asciiTheme="minorHAnsi" w:hAnsiTheme="minorHAnsi" w:cstheme="minorHAnsi"/>
        </w:rPr>
        <w:t>-2</w:t>
      </w:r>
      <w:r w:rsidRPr="005206BA">
        <w:rPr>
          <w:rFonts w:asciiTheme="minorHAnsi" w:hAnsiTheme="minorHAnsi" w:cstheme="minorHAnsi"/>
        </w:rPr>
        <w:t xml:space="preserve"> 10.1 to 10.5, the following test signals are defined for testing </w:t>
      </w:r>
      <w:r w:rsidR="008B19DC">
        <w:rPr>
          <w:rFonts w:asciiTheme="minorHAnsi" w:hAnsiTheme="minorHAnsi" w:cstheme="minorHAnsi"/>
        </w:rPr>
        <w:t xml:space="preserve">ASM and </w:t>
      </w:r>
      <w:r w:rsidRPr="005206BA">
        <w:rPr>
          <w:rFonts w:asciiTheme="minorHAnsi" w:hAnsiTheme="minorHAnsi" w:cstheme="minorHAnsi"/>
        </w:rPr>
        <w:t>VDE.</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25" w:name="_Ref442952725"/>
      <w:bookmarkStart w:id="26" w:name="_Toc456425870"/>
      <w:bookmarkStart w:id="27" w:name="_Toc476134621"/>
      <w:r w:rsidRPr="005206BA">
        <w:rPr>
          <w:rFonts w:asciiTheme="minorHAnsi" w:hAnsiTheme="minorHAnsi" w:cstheme="minorHAnsi"/>
        </w:rPr>
        <w:lastRenderedPageBreak/>
        <w:t>Standard test signal number 6</w:t>
      </w:r>
      <w:bookmarkEnd w:id="25"/>
      <w:bookmarkEnd w:id="26"/>
      <w:bookmarkEnd w:id="27"/>
    </w:p>
    <w:p w:rsidR="005206BA" w:rsidRPr="005206BA" w:rsidRDefault="005206BA" w:rsidP="005206BA">
      <w:pPr>
        <w:rPr>
          <w:rFonts w:asciiTheme="minorHAnsi" w:hAnsiTheme="minorHAnsi" w:cstheme="minorHAnsi"/>
        </w:rPr>
      </w:pPr>
      <w:r w:rsidRPr="005206BA">
        <w:rPr>
          <w:rFonts w:asciiTheme="minorHAnsi" w:hAnsiTheme="minorHAnsi" w:cstheme="minorHAnsi"/>
        </w:rPr>
        <w:t>ASM message, using QPSK encoding in 25 kHz band (only band supported by ASM) with no coding.</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28" w:name="_Ref442952728"/>
      <w:bookmarkStart w:id="29" w:name="_Toc456425871"/>
      <w:bookmarkStart w:id="30" w:name="_Toc476134622"/>
      <w:r w:rsidRPr="005206BA">
        <w:rPr>
          <w:rFonts w:asciiTheme="minorHAnsi" w:hAnsiTheme="minorHAnsi" w:cstheme="minorHAnsi"/>
        </w:rPr>
        <w:t>Standard test signal number 7</w:t>
      </w:r>
      <w:bookmarkEnd w:id="28"/>
      <w:bookmarkEnd w:id="29"/>
      <w:bookmarkEnd w:id="30"/>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QPSK encoding and no FEC.  Signal can be in 25 kHz, 50 kHz or 100 kHz bandwidth.</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31" w:name="_Ref442952729"/>
      <w:bookmarkStart w:id="32" w:name="_Toc456425872"/>
      <w:bookmarkStart w:id="33" w:name="_Toc476134623"/>
      <w:r w:rsidRPr="005206BA">
        <w:rPr>
          <w:rFonts w:asciiTheme="minorHAnsi" w:hAnsiTheme="minorHAnsi" w:cstheme="minorHAnsi"/>
        </w:rPr>
        <w:t>Standard test signal number 8</w:t>
      </w:r>
      <w:bookmarkEnd w:id="31"/>
      <w:bookmarkEnd w:id="32"/>
      <w:bookmarkEnd w:id="33"/>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8PSK encoding and no FEC.  Signal can be in 25 kHz, 50 kHz or 100 kHz bandwidth.</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34" w:name="_Ref442952730"/>
      <w:bookmarkStart w:id="35" w:name="_Toc456425873"/>
      <w:bookmarkStart w:id="36" w:name="_Toc476134624"/>
      <w:r w:rsidRPr="005206BA">
        <w:rPr>
          <w:rFonts w:asciiTheme="minorHAnsi" w:hAnsiTheme="minorHAnsi" w:cstheme="minorHAnsi"/>
        </w:rPr>
        <w:t>Standard test signal number 9</w:t>
      </w:r>
      <w:bookmarkEnd w:id="34"/>
      <w:bookmarkEnd w:id="35"/>
      <w:bookmarkEnd w:id="36"/>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16QAM encoding and no FEC.  Signal can be in 25 kHz, 50 kHz or 100 kHz bandwidth.</w:t>
      </w:r>
    </w:p>
    <w:p w:rsidR="007044A5" w:rsidRDefault="007044A5">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37" w:name="_Toc456425874"/>
      <w:bookmarkStart w:id="38" w:name="_Toc476134625"/>
      <w:r w:rsidRPr="005206BA">
        <w:rPr>
          <w:rFonts w:asciiTheme="minorHAnsi" w:hAnsiTheme="minorHAnsi" w:cstheme="minorHAnsi"/>
          <w:szCs w:val="22"/>
        </w:rPr>
        <w:t>Methods for test</w:t>
      </w:r>
      <w:bookmarkEnd w:id="37"/>
      <w:bookmarkEnd w:id="38"/>
    </w:p>
    <w:p w:rsidR="005206BA" w:rsidRDefault="005206BA" w:rsidP="005206BA">
      <w:pPr>
        <w:rPr>
          <w:rFonts w:asciiTheme="minorHAnsi" w:hAnsiTheme="minorHAnsi" w:cstheme="minorHAnsi"/>
          <w:lang w:val="en-US"/>
        </w:rPr>
      </w:pPr>
      <w:r w:rsidRPr="005206BA">
        <w:rPr>
          <w:rFonts w:asciiTheme="minorHAnsi" w:hAnsiTheme="minorHAnsi" w:cstheme="minorHAnsi"/>
        </w:rPr>
        <w:t>From IEC 60945:  “</w:t>
      </w:r>
      <w:r w:rsidRPr="005206BA">
        <w:rPr>
          <w:rFonts w:asciiTheme="minorHAnsi" w:hAnsiTheme="minorHAnsi" w:cstheme="minorHAnsi"/>
          <w:lang w:val="en-US"/>
        </w:rPr>
        <w:t>Confirmation of technical performance is required at two or more levels. The level required to confirm compliance with selective parameters of the equipment standard is a performance test. The levels required only to confirm that the equipment operates are p</w:t>
      </w:r>
      <w:r w:rsidR="001550EE">
        <w:rPr>
          <w:rFonts w:asciiTheme="minorHAnsi" w:hAnsiTheme="minorHAnsi" w:cstheme="minorHAnsi"/>
          <w:lang w:val="en-US"/>
        </w:rPr>
        <w:t>erformance checks. Performance C</w:t>
      </w:r>
      <w:r w:rsidRPr="005206BA">
        <w:rPr>
          <w:rFonts w:asciiTheme="minorHAnsi" w:hAnsiTheme="minorHAnsi" w:cstheme="minorHAnsi"/>
          <w:lang w:val="en-US"/>
        </w:rPr>
        <w:t xml:space="preserve">hecks </w:t>
      </w:r>
      <w:r w:rsidR="001550EE">
        <w:rPr>
          <w:rFonts w:asciiTheme="minorHAnsi" w:hAnsiTheme="minorHAnsi" w:cstheme="minorHAnsi"/>
          <w:lang w:val="en-US"/>
        </w:rPr>
        <w:t xml:space="preserve">(PC) </w:t>
      </w:r>
      <w:r w:rsidRPr="005206BA">
        <w:rPr>
          <w:rFonts w:asciiTheme="minorHAnsi" w:hAnsiTheme="minorHAnsi" w:cstheme="minorHAnsi"/>
          <w:lang w:val="en-US"/>
        </w:rPr>
        <w:t>are generally less comprehensive and less time-</w:t>
      </w:r>
      <w:r w:rsidR="001550EE">
        <w:rPr>
          <w:rFonts w:asciiTheme="minorHAnsi" w:hAnsiTheme="minorHAnsi" w:cstheme="minorHAnsi"/>
          <w:lang w:val="en-US"/>
        </w:rPr>
        <w:t>consuming than the Performance T</w:t>
      </w:r>
      <w:r w:rsidRPr="005206BA">
        <w:rPr>
          <w:rFonts w:asciiTheme="minorHAnsi" w:hAnsiTheme="minorHAnsi" w:cstheme="minorHAnsi"/>
          <w:lang w:val="en-US"/>
        </w:rPr>
        <w:t>est</w:t>
      </w:r>
      <w:r w:rsidR="001550EE">
        <w:rPr>
          <w:rFonts w:asciiTheme="minorHAnsi" w:hAnsiTheme="minorHAnsi" w:cstheme="minorHAnsi"/>
          <w:lang w:val="en-US"/>
        </w:rPr>
        <w:t xml:space="preserve"> (PT)</w:t>
      </w:r>
      <w:r w:rsidRPr="005206BA">
        <w:rPr>
          <w:rFonts w:asciiTheme="minorHAnsi" w:hAnsiTheme="minorHAnsi" w:cstheme="minorHAnsi"/>
          <w:lang w:val="en-US"/>
        </w:rPr>
        <w:t xml:space="preserve">. For some equipment, a single performance check definition will suffice, but for others it may be preferable for technical reasons to define different checks for the various types of test defined in this standard. </w:t>
      </w:r>
    </w:p>
    <w:p w:rsidR="005206BA" w:rsidRPr="005206BA" w:rsidRDefault="005206BA" w:rsidP="005206BA">
      <w:pPr>
        <w:rPr>
          <w:rFonts w:asciiTheme="minorHAnsi" w:hAnsiTheme="minorHAnsi" w:cstheme="minorHAnsi"/>
          <w:lang w:val="en-US"/>
        </w:rPr>
      </w:pP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Performance tests and checks, and the appropriate check for each test shall be fully defined in the equipment standard. If no equipment standard exists or if the performance test is not specified in the equipment standard, the performance test shall be as defined in the test plan and described in the test report.”</w:t>
      </w:r>
    </w:p>
    <w:p w:rsidR="005206BA" w:rsidRPr="005206BA" w:rsidRDefault="005206BA" w:rsidP="005206BA">
      <w:pPr>
        <w:rPr>
          <w:rFonts w:asciiTheme="minorHAnsi" w:hAnsiTheme="minorHAnsi" w:cstheme="minorHAnsi"/>
          <w:lang w:val="en-US"/>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39" w:name="_Toc456425875"/>
      <w:bookmarkStart w:id="40" w:name="_Toc476134626"/>
      <w:r w:rsidRPr="005206BA">
        <w:rPr>
          <w:rFonts w:asciiTheme="minorHAnsi" w:hAnsiTheme="minorHAnsi" w:cstheme="minorHAnsi"/>
        </w:rPr>
        <w:t>Performance Test</w:t>
      </w:r>
      <w:bookmarkEnd w:id="39"/>
      <w:bookmarkEnd w:id="40"/>
    </w:p>
    <w:p w:rsidR="005206BA" w:rsidRPr="005206BA" w:rsidRDefault="005206BA" w:rsidP="005206BA">
      <w:pPr>
        <w:pStyle w:val="Heading3"/>
        <w:numPr>
          <w:ilvl w:val="2"/>
          <w:numId w:val="20"/>
        </w:numPr>
        <w:spacing w:before="40"/>
        <w:rPr>
          <w:rFonts w:asciiTheme="minorHAnsi" w:hAnsiTheme="minorHAnsi" w:cstheme="minorHAnsi"/>
        </w:rPr>
      </w:pPr>
      <w:bookmarkStart w:id="41" w:name="_Toc456425876"/>
      <w:bookmarkStart w:id="42" w:name="_Toc476134627"/>
      <w:r w:rsidRPr="005206BA">
        <w:rPr>
          <w:rFonts w:asciiTheme="minorHAnsi" w:hAnsiTheme="minorHAnsi" w:cstheme="minorHAnsi"/>
        </w:rPr>
        <w:t>Purpose</w:t>
      </w:r>
      <w:bookmarkEnd w:id="41"/>
      <w:bookmarkEnd w:id="4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performance test </w:t>
      </w:r>
      <w:r>
        <w:rPr>
          <w:rFonts w:asciiTheme="minorHAnsi" w:hAnsiTheme="minorHAnsi" w:cstheme="minorHAnsi"/>
        </w:rPr>
        <w:t xml:space="preserve">is of the </w:t>
      </w:r>
      <w:r w:rsidR="008B19DC">
        <w:rPr>
          <w:rFonts w:asciiTheme="minorHAnsi" w:hAnsiTheme="minorHAnsi" w:cstheme="minorHAnsi"/>
        </w:rPr>
        <w:t xml:space="preserve">ASM and </w:t>
      </w:r>
      <w:r>
        <w:rPr>
          <w:rFonts w:asciiTheme="minorHAnsi" w:hAnsiTheme="minorHAnsi" w:cstheme="minorHAnsi"/>
        </w:rPr>
        <w:t>VDE UUT.</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43" w:name="_Toc456425877"/>
      <w:bookmarkStart w:id="44" w:name="_Toc476134628"/>
      <w:r w:rsidRPr="005206BA">
        <w:rPr>
          <w:rFonts w:asciiTheme="minorHAnsi" w:hAnsiTheme="minorHAnsi" w:cstheme="minorHAnsi"/>
        </w:rPr>
        <w:t>Method of test</w:t>
      </w:r>
      <w:bookmarkEnd w:id="43"/>
      <w:bookmarkEnd w:id="44"/>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UUT shall be connected to a test setup that is capable of sending and receiving </w:t>
      </w:r>
      <w:r w:rsidR="008B19DC">
        <w:rPr>
          <w:rFonts w:asciiTheme="minorHAnsi" w:hAnsiTheme="minorHAnsi" w:cstheme="minorHAnsi"/>
        </w:rPr>
        <w:t xml:space="preserve">ASM and </w:t>
      </w:r>
      <w:r w:rsidRPr="005206BA">
        <w:rPr>
          <w:rFonts w:asciiTheme="minorHAnsi" w:hAnsiTheme="minorHAnsi" w:cstheme="minorHAnsi"/>
        </w:rPr>
        <w:t xml:space="preserve">VDE messages.  The UUT shall also be able to receive </w:t>
      </w:r>
      <w:r w:rsidR="008F7D82" w:rsidRPr="005206BA">
        <w:rPr>
          <w:rFonts w:asciiTheme="minorHAnsi" w:hAnsiTheme="minorHAnsi" w:cstheme="minorHAnsi"/>
        </w:rPr>
        <w:t>G</w:t>
      </w:r>
      <w:r w:rsidR="008F7D82">
        <w:rPr>
          <w:rFonts w:asciiTheme="minorHAnsi" w:hAnsiTheme="minorHAnsi" w:cstheme="minorHAnsi"/>
        </w:rPr>
        <w:t>NSS</w:t>
      </w:r>
      <w:r w:rsidR="008F7D82" w:rsidRPr="005206BA">
        <w:rPr>
          <w:rFonts w:asciiTheme="minorHAnsi" w:hAnsiTheme="minorHAnsi" w:cstheme="minorHAnsi"/>
        </w:rPr>
        <w:t xml:space="preserve"> </w:t>
      </w:r>
      <w:r w:rsidRPr="005206BA">
        <w:rPr>
          <w:rFonts w:asciiTheme="minorHAnsi" w:hAnsiTheme="minorHAnsi" w:cstheme="minorHAnsi"/>
        </w:rPr>
        <w:t>signals in order to get a GPS position fix.</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unit shall be configured to send GNSS sentences on the PI so that the operation of the GNSS receiver can be monitored.</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test equipment shall be configured to periodically send message 1 to the unit over the </w:t>
      </w:r>
      <w:r w:rsidR="008B19DC">
        <w:rPr>
          <w:rFonts w:asciiTheme="minorHAnsi" w:hAnsiTheme="minorHAnsi" w:cstheme="minorHAnsi"/>
        </w:rPr>
        <w:t xml:space="preserve">ASM and </w:t>
      </w:r>
      <w:r w:rsidRPr="005206BA">
        <w:rPr>
          <w:rFonts w:asciiTheme="minorHAnsi" w:hAnsiTheme="minorHAnsi" w:cstheme="minorHAnsi"/>
        </w:rPr>
        <w:t>VDE interface.  The UUT shall output the received message on the PI using a VDM sentence.</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Periodically send a</w:t>
      </w:r>
      <w:r>
        <w:rPr>
          <w:rFonts w:asciiTheme="minorHAnsi" w:hAnsiTheme="minorHAnsi" w:cstheme="minorHAnsi"/>
        </w:rPr>
        <w:t>n</w:t>
      </w:r>
      <w:r w:rsidRPr="005206BA">
        <w:rPr>
          <w:rFonts w:asciiTheme="minorHAnsi" w:hAnsiTheme="minorHAnsi" w:cstheme="minorHAnsi"/>
        </w:rPr>
        <w:t xml:space="preserve"> ABM sentence on the PI and check that its contents are correctly transmitted on the VDE interface.</w:t>
      </w:r>
    </w:p>
    <w:p w:rsidR="005206BA" w:rsidRPr="005206BA" w:rsidRDefault="005206BA" w:rsidP="005206BA">
      <w:pPr>
        <w:rPr>
          <w:rFonts w:asciiTheme="minorHAnsi" w:hAnsiTheme="minorHAnsi" w:cstheme="minorHAnsi"/>
        </w:rPr>
      </w:pPr>
    </w:p>
    <w:p w:rsidR="005206BA" w:rsidRDefault="005206BA" w:rsidP="005206BA">
      <w:pPr>
        <w:pStyle w:val="Heading3"/>
        <w:numPr>
          <w:ilvl w:val="2"/>
          <w:numId w:val="20"/>
        </w:numPr>
        <w:spacing w:before="40"/>
        <w:rPr>
          <w:rFonts w:asciiTheme="minorHAnsi" w:hAnsiTheme="minorHAnsi" w:cstheme="minorHAnsi"/>
        </w:rPr>
      </w:pPr>
      <w:bookmarkStart w:id="45" w:name="_Toc456425878"/>
      <w:bookmarkStart w:id="46" w:name="_Toc476134629"/>
      <w:r w:rsidRPr="005206BA">
        <w:rPr>
          <w:rFonts w:asciiTheme="minorHAnsi" w:hAnsiTheme="minorHAnsi" w:cstheme="minorHAnsi"/>
        </w:rPr>
        <w:t>Required result</w:t>
      </w:r>
      <w:bookmarkEnd w:id="45"/>
      <w:bookmarkEnd w:id="46"/>
    </w:p>
    <w:p w:rsidR="00DA4CF8" w:rsidRPr="00DA4CF8" w:rsidRDefault="00DA4CF8" w:rsidP="00DA4CF8"/>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obtain a GPS lock and send the position information over the PI.</w:t>
      </w:r>
    </w:p>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correctly receive all messages received on the VDE interface and correctly output a VDM sentence on the PI.</w:t>
      </w:r>
    </w:p>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correctly parse all sentence received on the PI and correctly output the corresponding</w:t>
      </w:r>
      <w:r w:rsidR="008B19DC">
        <w:rPr>
          <w:rFonts w:asciiTheme="minorHAnsi" w:hAnsiTheme="minorHAnsi" w:cstheme="minorHAnsi"/>
        </w:rPr>
        <w:t xml:space="preserve"> ASM and </w:t>
      </w:r>
      <w:r w:rsidRPr="005206BA">
        <w:rPr>
          <w:rFonts w:asciiTheme="minorHAnsi" w:hAnsiTheme="minorHAnsi" w:cstheme="minorHAnsi"/>
        </w:rPr>
        <w:t>VDE messages.</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47" w:name="_Toc456425880"/>
      <w:bookmarkStart w:id="48" w:name="_Toc476134630"/>
      <w:r w:rsidRPr="005206BA">
        <w:rPr>
          <w:rFonts w:asciiTheme="minorHAnsi" w:hAnsiTheme="minorHAnsi" w:cstheme="minorHAnsi"/>
          <w:szCs w:val="22"/>
        </w:rPr>
        <w:lastRenderedPageBreak/>
        <w:t>Power supply, special purpose and safety tests</w:t>
      </w:r>
      <w:bookmarkEnd w:id="47"/>
      <w:bookmarkEnd w:id="48"/>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Tests for power supplies, special purposes and safety shall be performed as specified in IEC 60945, Clauses 7, 11 and 12. Waivers as indicated in IEC 60945 shall apply.</w:t>
      </w:r>
    </w:p>
    <w:p w:rsidR="005206BA" w:rsidRPr="005206BA" w:rsidRDefault="005206BA" w:rsidP="005206BA">
      <w:pPr>
        <w:rPr>
          <w:rFonts w:asciiTheme="minorHAnsi" w:hAnsiTheme="minorHAnsi" w:cstheme="minorHAnsi"/>
          <w:lang w:val="en-US"/>
        </w:rPr>
      </w:pPr>
    </w:p>
    <w:p w:rsidR="005206BA" w:rsidRPr="005206BA" w:rsidRDefault="005206BA" w:rsidP="005206BA">
      <w:pPr>
        <w:rPr>
          <w:rFonts w:asciiTheme="minorHAnsi" w:hAnsiTheme="minorHAnsi" w:cstheme="minorHAnsi"/>
          <w:i/>
          <w:lang w:val="en-US"/>
        </w:rPr>
      </w:pPr>
      <w:r w:rsidRPr="005206BA">
        <w:rPr>
          <w:rFonts w:asciiTheme="minorHAnsi" w:hAnsiTheme="minorHAnsi" w:cstheme="minorHAnsi"/>
          <w:i/>
          <w:lang w:val="en-US"/>
        </w:rPr>
        <w:t>Note:  The following subsections extract the information from IEC 60945, as specified above</w:t>
      </w:r>
      <w:r w:rsidR="001550EE">
        <w:rPr>
          <w:rFonts w:asciiTheme="minorHAnsi" w:hAnsiTheme="minorHAnsi" w:cstheme="minorHAnsi"/>
          <w:i/>
          <w:lang w:val="en-US"/>
        </w:rPr>
        <w:t>.</w:t>
      </w:r>
    </w:p>
    <w:p w:rsidR="007044A5" w:rsidRDefault="007044A5">
      <w:pPr>
        <w:rPr>
          <w:rFonts w:asciiTheme="minorHAnsi" w:hAnsiTheme="minorHAnsi" w:cstheme="minorHAnsi"/>
          <w:lang w:val="en-US"/>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49" w:name="_Ref437947685"/>
      <w:bookmarkStart w:id="50" w:name="_Toc456425881"/>
      <w:bookmarkStart w:id="51" w:name="_Toc476134631"/>
      <w:r w:rsidRPr="005206BA">
        <w:rPr>
          <w:rFonts w:asciiTheme="minorHAnsi" w:hAnsiTheme="minorHAnsi" w:cstheme="minorHAnsi"/>
        </w:rPr>
        <w:t>Extreme power supply</w:t>
      </w:r>
      <w:bookmarkEnd w:id="49"/>
      <w:bookmarkEnd w:id="50"/>
      <w:bookmarkEnd w:id="51"/>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7.1.</w:t>
      </w: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Tests and performance checks at extreme power supply conditions shall be performed under the environmental conditions indicated in</w:t>
      </w:r>
      <w:r>
        <w:rPr>
          <w:rFonts w:asciiTheme="minorHAnsi" w:hAnsiTheme="minorHAnsi" w:cstheme="minorHAnsi"/>
          <w:lang w:val="en-US"/>
        </w:rPr>
        <w:t xml:space="preserve"> Table 2</w:t>
      </w:r>
      <w:r w:rsidRPr="005206BA">
        <w:rPr>
          <w:rFonts w:asciiTheme="minorHAnsi" w:hAnsiTheme="minorHAnsi" w:cstheme="minorHAnsi"/>
          <w:lang w:val="en-US"/>
        </w:rPr>
        <w:t>.</w:t>
      </w:r>
    </w:p>
    <w:p w:rsidR="005206BA" w:rsidRPr="005206BA" w:rsidRDefault="005206BA" w:rsidP="005206BA">
      <w:pPr>
        <w:rPr>
          <w:rFonts w:asciiTheme="minorHAnsi" w:hAnsiTheme="minorHAnsi" w:cstheme="minorHAnsi"/>
          <w:lang w:val="en-US"/>
        </w:rPr>
      </w:pPr>
    </w:p>
    <w:tbl>
      <w:tblPr>
        <w:tblStyle w:val="TableGrid"/>
        <w:tblW w:w="0" w:type="auto"/>
        <w:tblInd w:w="198" w:type="dxa"/>
        <w:tblLook w:val="04A0" w:firstRow="1" w:lastRow="0" w:firstColumn="1" w:lastColumn="0" w:noHBand="0" w:noVBand="1"/>
      </w:tblPr>
      <w:tblGrid>
        <w:gridCol w:w="2952"/>
        <w:gridCol w:w="3151"/>
        <w:gridCol w:w="3151"/>
      </w:tblGrid>
      <w:tr w:rsidR="005206BA" w:rsidRPr="005206BA" w:rsidTr="005206BA">
        <w:tc>
          <w:tcPr>
            <w:tcW w:w="2952" w:type="dxa"/>
          </w:tcPr>
          <w:p w:rsidR="005206BA" w:rsidRPr="005206BA" w:rsidRDefault="005206BA" w:rsidP="005206BA">
            <w:pPr>
              <w:rPr>
                <w:rFonts w:cstheme="minorHAnsi"/>
                <w:b/>
                <w:lang w:val="en-US"/>
              </w:rPr>
            </w:pPr>
            <w:r w:rsidRPr="005206BA">
              <w:rPr>
                <w:rFonts w:cstheme="minorHAnsi"/>
                <w:b/>
                <w:lang w:val="en-US"/>
              </w:rPr>
              <w:t>Environment</w:t>
            </w:r>
          </w:p>
        </w:tc>
        <w:tc>
          <w:tcPr>
            <w:tcW w:w="3151" w:type="dxa"/>
          </w:tcPr>
          <w:p w:rsidR="005206BA" w:rsidRPr="005206BA" w:rsidRDefault="005206BA" w:rsidP="005206BA">
            <w:pPr>
              <w:rPr>
                <w:rFonts w:cstheme="minorHAnsi"/>
                <w:b/>
                <w:lang w:val="en-US"/>
              </w:rPr>
            </w:pPr>
            <w:r w:rsidRPr="005206BA">
              <w:rPr>
                <w:rFonts w:cstheme="minorHAnsi"/>
                <w:b/>
                <w:lang w:val="en-US"/>
              </w:rPr>
              <w:t>Normal Power Supply</w:t>
            </w:r>
          </w:p>
        </w:tc>
        <w:tc>
          <w:tcPr>
            <w:tcW w:w="3151" w:type="dxa"/>
          </w:tcPr>
          <w:p w:rsidR="005206BA" w:rsidRPr="005206BA" w:rsidRDefault="005206BA" w:rsidP="005206BA">
            <w:pPr>
              <w:rPr>
                <w:rFonts w:cstheme="minorHAnsi"/>
                <w:b/>
                <w:lang w:val="en-US"/>
              </w:rPr>
            </w:pPr>
            <w:r w:rsidRPr="005206BA">
              <w:rPr>
                <w:rFonts w:cstheme="minorHAnsi"/>
                <w:b/>
                <w:lang w:val="en-US"/>
              </w:rPr>
              <w:t>Extreme power supply</w:t>
            </w:r>
          </w:p>
        </w:tc>
      </w:tr>
      <w:tr w:rsidR="005206BA" w:rsidRPr="005206BA" w:rsidTr="005206BA">
        <w:tc>
          <w:tcPr>
            <w:tcW w:w="2952" w:type="dxa"/>
          </w:tcPr>
          <w:p w:rsidR="005206BA" w:rsidRPr="005206BA" w:rsidRDefault="005206BA" w:rsidP="005206BA">
            <w:pPr>
              <w:rPr>
                <w:rFonts w:cstheme="minorHAnsi"/>
              </w:rPr>
            </w:pPr>
            <w:r w:rsidRPr="005206BA">
              <w:rPr>
                <w:rFonts w:cstheme="minorHAnsi"/>
              </w:rPr>
              <w:t>Dry heat</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PC</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Damp heat</w:t>
            </w:r>
          </w:p>
        </w:tc>
        <w:tc>
          <w:tcPr>
            <w:tcW w:w="3151" w:type="dxa"/>
          </w:tcPr>
          <w:p w:rsidR="005206BA" w:rsidRPr="005206BA" w:rsidRDefault="005206BA" w:rsidP="005206BA">
            <w:pPr>
              <w:rPr>
                <w:rFonts w:cstheme="minorHAnsi"/>
              </w:rPr>
            </w:pPr>
            <w:r w:rsidRPr="005206BA">
              <w:rPr>
                <w:rFonts w:cstheme="minorHAnsi"/>
              </w:rPr>
              <w:t>PC</w:t>
            </w:r>
          </w:p>
        </w:tc>
        <w:tc>
          <w:tcPr>
            <w:tcW w:w="3151" w:type="dxa"/>
          </w:tcPr>
          <w:p w:rsidR="005206BA" w:rsidRPr="005206BA" w:rsidRDefault="005206BA" w:rsidP="005206BA">
            <w:pPr>
              <w:rPr>
                <w:rFonts w:cstheme="minorHAnsi"/>
              </w:rPr>
            </w:pPr>
            <w:r w:rsidRPr="005206BA">
              <w:rPr>
                <w:rFonts w:cstheme="minorHAnsi"/>
              </w:rPr>
              <w:t>-</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Low temperature</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PC</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Normal temperature</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PT</w:t>
            </w:r>
          </w:p>
        </w:tc>
      </w:tr>
    </w:tbl>
    <w:p w:rsidR="005206BA" w:rsidRDefault="005206BA" w:rsidP="005206BA">
      <w:pPr>
        <w:pStyle w:val="Caption"/>
      </w:pPr>
      <w:bookmarkStart w:id="52" w:name="_Toc465672538"/>
      <w:bookmarkStart w:id="53" w:name="_Toc456425882"/>
      <w:r>
        <w:t xml:space="preserve">Table </w:t>
      </w:r>
      <w:fldSimple w:instr=" SEQ Table \* ARABIC ">
        <w:r w:rsidR="007044A5">
          <w:rPr>
            <w:noProof/>
          </w:rPr>
          <w:t>2</w:t>
        </w:r>
      </w:fldSimple>
      <w:r>
        <w:t xml:space="preserve"> - </w:t>
      </w:r>
      <w:r w:rsidRPr="00F87225">
        <w:t>Power supply test schedule</w:t>
      </w:r>
      <w:bookmarkEnd w:id="52"/>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4" w:name="_Toc476134632"/>
      <w:r w:rsidRPr="005206BA">
        <w:rPr>
          <w:rFonts w:asciiTheme="minorHAnsi" w:hAnsiTheme="minorHAnsi" w:cstheme="minorHAnsi"/>
        </w:rPr>
        <w:t>Excessive conditions</w:t>
      </w:r>
      <w:bookmarkEnd w:id="53"/>
      <w:bookmarkEnd w:id="54"/>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7.2.</w:t>
      </w:r>
    </w:p>
    <w:p w:rsidR="005206BA" w:rsidRPr="005206BA" w:rsidRDefault="005206BA" w:rsidP="005206BA">
      <w:pPr>
        <w:rPr>
          <w:rFonts w:asciiTheme="minorHAnsi" w:hAnsiTheme="minorHAnsi" w:cstheme="minorHAnsi"/>
        </w:rPr>
      </w:pPr>
      <w:r w:rsidRPr="005206BA">
        <w:rPr>
          <w:rFonts w:asciiTheme="minorHAnsi" w:hAnsiTheme="minorHAnsi" w:cstheme="minorHAnsi"/>
        </w:rPr>
        <w:t>Apply -24 VDC to the unit for 5 minutes.  After completion, apply nominal supply power and perform a PC.</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Perform a PC while operating the unit at the minimum extreme power supply voltage, and then the maximum extreme power supply voltage.</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5" w:name="_Toc456425883"/>
      <w:bookmarkStart w:id="56" w:name="_Toc476134633"/>
      <w:r w:rsidRPr="005206BA">
        <w:rPr>
          <w:rFonts w:asciiTheme="minorHAnsi" w:hAnsiTheme="minorHAnsi" w:cstheme="minorHAnsi"/>
        </w:rPr>
        <w:t>Power supply short-term variation</w:t>
      </w:r>
      <w:bookmarkEnd w:id="55"/>
      <w:bookmarkEnd w:id="56"/>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7.3.</w:t>
      </w:r>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not applicable to the VDES reference design because it is DC powered.  The test only applies to AC powered equipment.</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7" w:name="_Toc456425884"/>
      <w:bookmarkStart w:id="58" w:name="_Toc476134634"/>
      <w:r w:rsidRPr="005206BA">
        <w:rPr>
          <w:rFonts w:asciiTheme="minorHAnsi" w:hAnsiTheme="minorHAnsi" w:cstheme="minorHAnsi"/>
        </w:rPr>
        <w:t>Power supply failure</w:t>
      </w:r>
      <w:bookmarkEnd w:id="57"/>
      <w:bookmarkEnd w:id="58"/>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7.4.</w:t>
      </w:r>
    </w:p>
    <w:p w:rsidR="005206BA" w:rsidRPr="005206BA" w:rsidRDefault="005206BA" w:rsidP="005206BA">
      <w:pPr>
        <w:rPr>
          <w:rFonts w:asciiTheme="minorHAnsi" w:hAnsiTheme="minorHAnsi" w:cstheme="minorHAnsi"/>
        </w:rPr>
      </w:pPr>
      <w:r w:rsidRPr="005206BA">
        <w:rPr>
          <w:rFonts w:asciiTheme="minorHAnsi" w:hAnsiTheme="minorHAnsi" w:cstheme="minorHAnsi"/>
        </w:rPr>
        <w:t>Subject the EUT to three breaks in power supply of duration 60 s each.</w:t>
      </w:r>
    </w:p>
    <w:p w:rsidR="005206BA" w:rsidRPr="005206BA" w:rsidRDefault="005206BA" w:rsidP="005206BA">
      <w:pPr>
        <w:rPr>
          <w:rFonts w:asciiTheme="minorHAnsi" w:hAnsiTheme="minorHAnsi" w:cstheme="minorHAnsi"/>
        </w:rPr>
      </w:pPr>
      <w:r w:rsidRPr="005206BA">
        <w:rPr>
          <w:rFonts w:asciiTheme="minorHAnsi" w:hAnsiTheme="minorHAnsi" w:cstheme="minorHAnsi"/>
        </w:rPr>
        <w:t>Perform a PC after the test to ensure that the unit is still operating correctly with no corruption or loss of software or essential data.</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9" w:name="_Toc456425885"/>
      <w:bookmarkStart w:id="60" w:name="_Toc476134635"/>
      <w:r w:rsidRPr="005206BA">
        <w:rPr>
          <w:rFonts w:asciiTheme="minorHAnsi" w:hAnsiTheme="minorHAnsi" w:cstheme="minorHAnsi"/>
        </w:rPr>
        <w:t>Compass Safe Distance</w:t>
      </w:r>
      <w:bookmarkEnd w:id="59"/>
      <w:bookmarkEnd w:id="60"/>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IEC60945, 11.2</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61" w:name="_Toc476134636"/>
      <w:r w:rsidRPr="005206BA">
        <w:rPr>
          <w:rFonts w:asciiTheme="minorHAnsi" w:hAnsiTheme="minorHAnsi" w:cstheme="minorHAnsi"/>
        </w:rPr>
        <w:t>Additional PSU tests</w:t>
      </w:r>
      <w:bookmarkEnd w:id="61"/>
    </w:p>
    <w:p w:rsidR="005206BA" w:rsidRPr="005206BA" w:rsidRDefault="005206BA" w:rsidP="005206BA">
      <w:pPr>
        <w:rPr>
          <w:rFonts w:asciiTheme="minorHAnsi" w:hAnsiTheme="minorHAnsi" w:cstheme="minorHAnsi"/>
        </w:rPr>
      </w:pPr>
      <w:r w:rsidRPr="005206BA">
        <w:rPr>
          <w:rFonts w:asciiTheme="minorHAnsi" w:hAnsiTheme="minorHAnsi" w:cstheme="minorHAnsi"/>
        </w:rPr>
        <w:t>Brown out:  Slowly change PSU input voltage.</w:t>
      </w:r>
    </w:p>
    <w:p w:rsidR="005206BA" w:rsidRDefault="005206BA" w:rsidP="005206BA">
      <w:pPr>
        <w:rPr>
          <w:rFonts w:asciiTheme="minorHAnsi" w:hAnsiTheme="minorHAnsi" w:cstheme="minorHAnsi"/>
        </w:rPr>
      </w:pPr>
      <w:r w:rsidRPr="005206BA">
        <w:rPr>
          <w:rFonts w:asciiTheme="minorHAnsi" w:hAnsiTheme="minorHAnsi" w:cstheme="minorHAnsi"/>
        </w:rPr>
        <w:t>Voltage spike:  20 ms; 200% of input voltage [48 V]; Low impedance.</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2" w:name="_Toc456425886"/>
      <w:bookmarkStart w:id="63" w:name="_Toc476134637"/>
      <w:r w:rsidRPr="005206BA">
        <w:rPr>
          <w:rFonts w:asciiTheme="minorHAnsi" w:hAnsiTheme="minorHAnsi" w:cstheme="minorHAnsi"/>
          <w:szCs w:val="22"/>
        </w:rPr>
        <w:lastRenderedPageBreak/>
        <w:t>Environmental tests</w:t>
      </w:r>
      <w:bookmarkEnd w:id="62"/>
      <w:bookmarkEnd w:id="63"/>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w:t>
      </w:r>
      <w:r w:rsidRPr="005206BA">
        <w:rPr>
          <w:rFonts w:asciiTheme="minorHAnsi" w:hAnsiTheme="minorHAnsi" w:cstheme="minorHAnsi"/>
        </w:rPr>
        <w:t xml:space="preserve"> complies to the “Protected” environmental specification from IEC 60945 clause 8.1, as listed in</w:t>
      </w:r>
      <w:r w:rsidR="00DA4CF8">
        <w:rPr>
          <w:rFonts w:asciiTheme="minorHAnsi" w:hAnsiTheme="minorHAnsi" w:cstheme="minorHAnsi"/>
        </w:rPr>
        <w:t xml:space="preserve"> Table 3</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2610"/>
        <w:gridCol w:w="7380"/>
      </w:tblGrid>
      <w:tr w:rsidR="005206BA" w:rsidRPr="005206BA" w:rsidTr="005206BA">
        <w:tc>
          <w:tcPr>
            <w:tcW w:w="2610" w:type="dxa"/>
          </w:tcPr>
          <w:p w:rsidR="005206BA" w:rsidRPr="005206BA" w:rsidRDefault="005206BA" w:rsidP="005206BA">
            <w:pPr>
              <w:rPr>
                <w:rFonts w:cstheme="minorHAnsi"/>
                <w:b/>
                <w:lang w:val="en-US"/>
              </w:rPr>
            </w:pPr>
            <w:r w:rsidRPr="005206BA">
              <w:rPr>
                <w:rFonts w:cstheme="minorHAnsi"/>
                <w:b/>
                <w:lang w:val="en-US"/>
              </w:rPr>
              <w:t>Parameter</w:t>
            </w:r>
          </w:p>
        </w:tc>
        <w:tc>
          <w:tcPr>
            <w:tcW w:w="7380" w:type="dxa"/>
          </w:tcPr>
          <w:p w:rsidR="005206BA" w:rsidRPr="005206BA" w:rsidRDefault="005206BA" w:rsidP="005206BA">
            <w:pPr>
              <w:rPr>
                <w:rFonts w:cstheme="minorHAnsi"/>
                <w:b/>
                <w:lang w:val="en-US"/>
              </w:rPr>
            </w:pPr>
            <w:r w:rsidRPr="005206BA">
              <w:rPr>
                <w:rFonts w:cstheme="minorHAnsi"/>
                <w:b/>
                <w:lang w:val="en-US"/>
              </w:rPr>
              <w:t>Value</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Dry Heat</w:t>
            </w:r>
          </w:p>
        </w:tc>
        <w:tc>
          <w:tcPr>
            <w:tcW w:w="7380" w:type="dxa"/>
          </w:tcPr>
          <w:p w:rsidR="005206BA" w:rsidRPr="005206BA" w:rsidRDefault="005206BA" w:rsidP="005206BA">
            <w:pPr>
              <w:rPr>
                <w:rFonts w:cstheme="minorHAnsi"/>
              </w:rPr>
            </w:pPr>
            <w:r w:rsidRPr="005206BA">
              <w:rPr>
                <w:rFonts w:cstheme="minorHAnsi"/>
              </w:rPr>
              <w:t xml:space="preserve">+55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Damp Heat</w:t>
            </w:r>
          </w:p>
        </w:tc>
        <w:tc>
          <w:tcPr>
            <w:tcW w:w="7380" w:type="dxa"/>
          </w:tcPr>
          <w:p w:rsidR="005206BA" w:rsidRPr="005206BA" w:rsidRDefault="005206BA" w:rsidP="005206BA">
            <w:pPr>
              <w:rPr>
                <w:rFonts w:cstheme="minorHAnsi"/>
              </w:rPr>
            </w:pPr>
            <w:r w:rsidRPr="005206BA">
              <w:rPr>
                <w:rFonts w:cstheme="minorHAnsi"/>
              </w:rPr>
              <w:t xml:space="preserve">+40 </w:t>
            </w:r>
            <w:r w:rsidRPr="005206BA">
              <w:rPr>
                <w:rFonts w:cstheme="minorHAnsi"/>
              </w:rPr>
              <w:sym w:font="Symbol" w:char="F0B0"/>
            </w:r>
            <w:r w:rsidRPr="005206BA">
              <w:rPr>
                <w:rFonts w:cstheme="minorHAnsi"/>
              </w:rPr>
              <w:t>C @ 93 % relative humidity</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Low temperature</w:t>
            </w:r>
          </w:p>
        </w:tc>
        <w:tc>
          <w:tcPr>
            <w:tcW w:w="7380" w:type="dxa"/>
          </w:tcPr>
          <w:p w:rsidR="005206BA" w:rsidRPr="005206BA" w:rsidRDefault="005206BA" w:rsidP="005206BA">
            <w:pPr>
              <w:rPr>
                <w:rFonts w:cstheme="minorHAnsi"/>
              </w:rPr>
            </w:pPr>
            <w:r w:rsidRPr="005206BA">
              <w:rPr>
                <w:rFonts w:cstheme="minorHAnsi"/>
              </w:rPr>
              <w:t xml:space="preserve">-15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Normal temperature</w:t>
            </w:r>
          </w:p>
        </w:tc>
        <w:tc>
          <w:tcPr>
            <w:tcW w:w="7380" w:type="dxa"/>
          </w:tcPr>
          <w:p w:rsidR="005206BA" w:rsidRPr="005206BA" w:rsidRDefault="005206BA" w:rsidP="005206BA">
            <w:pPr>
              <w:rPr>
                <w:rFonts w:cstheme="minorHAnsi"/>
              </w:rPr>
            </w:pPr>
            <w:r w:rsidRPr="005206BA">
              <w:rPr>
                <w:rFonts w:cstheme="minorHAnsi"/>
              </w:rPr>
              <w:t xml:space="preserve">+25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Vibration</w:t>
            </w:r>
          </w:p>
        </w:tc>
        <w:tc>
          <w:tcPr>
            <w:tcW w:w="7380" w:type="dxa"/>
          </w:tcPr>
          <w:p w:rsidR="005206BA" w:rsidRPr="005206BA" w:rsidRDefault="005206BA" w:rsidP="005206BA">
            <w:pPr>
              <w:rPr>
                <w:rFonts w:cstheme="minorHAnsi"/>
              </w:rPr>
            </w:pPr>
            <w:r w:rsidRPr="005206BA">
              <w:rPr>
                <w:rFonts w:cstheme="minorHAnsi"/>
              </w:rPr>
              <w:t xml:space="preserve">2Hz – 13.2 Hz at </w:t>
            </w:r>
            <w:r w:rsidRPr="005206BA">
              <w:rPr>
                <w:rFonts w:cstheme="minorHAnsi"/>
              </w:rPr>
              <w:sym w:font="Symbol" w:char="F0B1"/>
            </w:r>
            <w:r w:rsidRPr="005206BA">
              <w:rPr>
                <w:rFonts w:cstheme="minorHAnsi"/>
              </w:rPr>
              <w:t xml:space="preserve"> 1mm</w:t>
            </w:r>
          </w:p>
          <w:p w:rsidR="005206BA" w:rsidRPr="005206BA" w:rsidRDefault="005206BA" w:rsidP="005206BA">
            <w:pPr>
              <w:rPr>
                <w:rFonts w:cstheme="minorHAnsi"/>
              </w:rPr>
            </w:pPr>
            <w:r w:rsidRPr="005206BA">
              <w:rPr>
                <w:rFonts w:cstheme="minorHAnsi"/>
              </w:rPr>
              <w:t>13.2 Hz – 100 Hz at 7m/s</w:t>
            </w:r>
            <w:r w:rsidRPr="005206BA">
              <w:rPr>
                <w:rFonts w:cstheme="minorHAnsi"/>
                <w:vertAlign w:val="superscript"/>
              </w:rPr>
              <w:t>2</w:t>
            </w:r>
          </w:p>
          <w:p w:rsidR="005206BA" w:rsidRPr="005206BA" w:rsidRDefault="005206BA" w:rsidP="005206BA">
            <w:pPr>
              <w:rPr>
                <w:rFonts w:cstheme="minorHAnsi"/>
              </w:rPr>
            </w:pPr>
            <w:r w:rsidRPr="005206BA">
              <w:rPr>
                <w:rFonts w:cstheme="minorHAnsi"/>
              </w:rPr>
              <w:t>2 hours on each resonance, otherwise 2 hours at 30 Hz in all three axes.</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Corrosion</w:t>
            </w:r>
          </w:p>
        </w:tc>
        <w:tc>
          <w:tcPr>
            <w:tcW w:w="7380" w:type="dxa"/>
          </w:tcPr>
          <w:p w:rsidR="005206BA" w:rsidRPr="005206BA" w:rsidRDefault="005206BA" w:rsidP="005206BA">
            <w:pPr>
              <w:rPr>
                <w:rFonts w:cstheme="minorHAnsi"/>
              </w:rPr>
            </w:pPr>
            <w:r w:rsidRPr="005206BA">
              <w:rPr>
                <w:rFonts w:cstheme="minorHAnsi"/>
              </w:rPr>
              <w:t xml:space="preserve">For periods of seven days at 40 </w:t>
            </w:r>
            <w:r w:rsidRPr="005206BA">
              <w:rPr>
                <w:rFonts w:cstheme="minorHAnsi"/>
              </w:rPr>
              <w:sym w:font="Symbol" w:char="F0B0"/>
            </w:r>
            <w:r w:rsidRPr="005206BA">
              <w:rPr>
                <w:rFonts w:cstheme="minorHAnsi"/>
              </w:rPr>
              <w:t>C with 90 % - 95 % relative humidity after 2 hour salt spray.</w:t>
            </w:r>
          </w:p>
        </w:tc>
      </w:tr>
    </w:tbl>
    <w:p w:rsidR="00AD7CF3" w:rsidRDefault="00AD7CF3" w:rsidP="00AD7CF3">
      <w:pPr>
        <w:pStyle w:val="Caption"/>
        <w:rPr>
          <w:rFonts w:cstheme="minorHAnsi"/>
        </w:rPr>
      </w:pPr>
      <w:bookmarkStart w:id="64" w:name="_Toc465672539"/>
      <w:r>
        <w:t xml:space="preserve">Table </w:t>
      </w:r>
      <w:fldSimple w:instr=" SEQ Table \* ARABIC ">
        <w:r w:rsidR="007044A5">
          <w:rPr>
            <w:noProof/>
          </w:rPr>
          <w:t>3</w:t>
        </w:r>
      </w:fldSimple>
      <w:r>
        <w:t xml:space="preserve"> - </w:t>
      </w:r>
      <w:r w:rsidRPr="009276FA">
        <w:t>Environmental test conditions</w:t>
      </w:r>
      <w:bookmarkEnd w:id="64"/>
    </w:p>
    <w:p w:rsidR="005206BA" w:rsidRDefault="005206BA" w:rsidP="005206BA">
      <w:pPr>
        <w:rPr>
          <w:rFonts w:asciiTheme="minorHAnsi" w:hAnsiTheme="minorHAnsi" w:cstheme="minorHAnsi"/>
        </w:rPr>
      </w:pPr>
      <w:r w:rsidRPr="005206BA">
        <w:rPr>
          <w:rFonts w:asciiTheme="minorHAnsi" w:hAnsiTheme="minorHAnsi" w:cstheme="minorHAnsi"/>
        </w:rPr>
        <w:t xml:space="preserve">The following environmental tests are not applicable to 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w:t>
      </w:r>
      <w:r w:rsidRPr="005206BA">
        <w:rPr>
          <w:rFonts w:asciiTheme="minorHAnsi" w:hAnsiTheme="minorHAnsi" w:cstheme="minorHAnsi"/>
        </w:rPr>
        <w:t>:</w:t>
      </w:r>
    </w:p>
    <w:p w:rsidR="00AD7CF3" w:rsidRPr="005206BA" w:rsidRDefault="00AD7CF3" w:rsidP="005206BA">
      <w:pPr>
        <w:rPr>
          <w:rFonts w:asciiTheme="minorHAnsi" w:hAnsiTheme="minorHAnsi" w:cstheme="minorHAnsi"/>
        </w:rPr>
      </w:pP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Thermal shock.</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Drop onto hard surface.</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Drop into water.</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Rain and spray.</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Water immersion.</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Solar radiation.</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Oil resistance.</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Dry Heat, Damp Heat, Low temperature and Normal temperature tests are already performed in clause </w:t>
      </w:r>
      <w:r w:rsidRPr="005206BA">
        <w:rPr>
          <w:rFonts w:asciiTheme="minorHAnsi" w:hAnsiTheme="minorHAnsi" w:cstheme="minorHAnsi"/>
        </w:rPr>
        <w:fldChar w:fldCharType="begin"/>
      </w:r>
      <w:r w:rsidRPr="005206BA">
        <w:rPr>
          <w:rFonts w:asciiTheme="minorHAnsi" w:hAnsiTheme="minorHAnsi" w:cstheme="minorHAnsi"/>
        </w:rPr>
        <w:instrText xml:space="preserve"> REF _Ref437947685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6.1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A PC must be done after the Vibration and Corrosion tests.</w:t>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5" w:name="_Toc456425887"/>
      <w:bookmarkStart w:id="66" w:name="_Toc476134638"/>
      <w:r w:rsidRPr="005206BA">
        <w:rPr>
          <w:rFonts w:asciiTheme="minorHAnsi" w:hAnsiTheme="minorHAnsi" w:cstheme="minorHAnsi"/>
          <w:szCs w:val="22"/>
        </w:rPr>
        <w:t>EMC tests</w:t>
      </w:r>
      <w:bookmarkEnd w:id="65"/>
      <w:bookmarkEnd w:id="66"/>
    </w:p>
    <w:p w:rsidR="005206BA" w:rsidRPr="005206BA" w:rsidRDefault="005206BA" w:rsidP="005206BA">
      <w:pPr>
        <w:rPr>
          <w:rFonts w:asciiTheme="minorHAnsi" w:hAnsiTheme="minorHAnsi" w:cstheme="minorHAnsi"/>
        </w:rPr>
      </w:pPr>
      <w:r w:rsidRPr="005206BA">
        <w:rPr>
          <w:rFonts w:asciiTheme="minorHAnsi" w:hAnsiTheme="minorHAnsi" w:cstheme="minorHAnsi"/>
        </w:rPr>
        <w:t>Tests for EMC emissions shall be performed as specified in IEC 60945, 9.</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Tests for EMC immunity shall be performed as specified in IEC 60945, 10.  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tests</w:t>
      </w:r>
      <w:r w:rsidRPr="005206BA">
        <w:rPr>
          <w:rFonts w:asciiTheme="minorHAnsi" w:hAnsiTheme="minorHAnsi" w:cstheme="minorHAnsi"/>
        </w:rPr>
        <w:t xml:space="preserve"> shall use the “Protected” category in Table 6.  The exclusion band for the receiver will be 148.21 MHz to 165.31 MHz and 152.58 MHz to 170.14 MHz.</w:t>
      </w:r>
    </w:p>
    <w:p w:rsidR="005206BA" w:rsidRPr="005206BA" w:rsidRDefault="005206BA" w:rsidP="005206BA">
      <w:pPr>
        <w:rPr>
          <w:rFonts w:asciiTheme="minorHAnsi" w:hAnsiTheme="minorHAnsi" w:cstheme="minorHAnsi"/>
        </w:rPr>
      </w:pPr>
    </w:p>
    <w:p w:rsidR="00DA4CF8" w:rsidRPr="00DA4CF8" w:rsidRDefault="005206BA" w:rsidP="00DA4CF8">
      <w:pPr>
        <w:pStyle w:val="Heading1"/>
        <w:keepLines/>
        <w:numPr>
          <w:ilvl w:val="0"/>
          <w:numId w:val="20"/>
        </w:numPr>
        <w:spacing w:before="240" w:after="120"/>
        <w:ind w:left="431" w:hanging="431"/>
        <w:jc w:val="left"/>
        <w:rPr>
          <w:rFonts w:asciiTheme="minorHAnsi" w:hAnsiTheme="minorHAnsi" w:cstheme="minorHAnsi"/>
          <w:szCs w:val="22"/>
        </w:rPr>
      </w:pPr>
      <w:bookmarkStart w:id="67" w:name="_Toc456425888"/>
      <w:bookmarkStart w:id="68" w:name="_Toc476134639"/>
      <w:r w:rsidRPr="005206BA">
        <w:rPr>
          <w:rFonts w:asciiTheme="minorHAnsi" w:hAnsiTheme="minorHAnsi" w:cstheme="minorHAnsi"/>
          <w:szCs w:val="22"/>
        </w:rPr>
        <w:t>Operational tests</w:t>
      </w:r>
      <w:bookmarkEnd w:id="67"/>
      <w:bookmarkEnd w:id="68"/>
    </w:p>
    <w:p w:rsidR="005206BA" w:rsidRDefault="005206BA" w:rsidP="005206BA">
      <w:pPr>
        <w:rPr>
          <w:rFonts w:asciiTheme="minorHAnsi" w:hAnsiTheme="minorHAnsi" w:cstheme="minorHAnsi"/>
        </w:rPr>
      </w:pPr>
      <w:r w:rsidRPr="005206BA">
        <w:rPr>
          <w:rFonts w:asciiTheme="minorHAnsi" w:hAnsiTheme="minorHAnsi" w:cstheme="minorHAnsi"/>
        </w:rPr>
        <w:t>Perform operational tests as per IEC61993, 14.</w:t>
      </w:r>
    </w:p>
    <w:p w:rsidR="00DA4CF8" w:rsidRPr="005206BA" w:rsidRDefault="00DA4CF8" w:rsidP="005206BA">
      <w:pPr>
        <w:rPr>
          <w:rFonts w:asciiTheme="minorHAnsi" w:hAnsiTheme="minorHAnsi" w:cstheme="minorHAnsi"/>
        </w:rPr>
      </w:pPr>
    </w:p>
    <w:p w:rsidR="005206BA" w:rsidRDefault="005206BA" w:rsidP="005206BA">
      <w:pPr>
        <w:rPr>
          <w:rFonts w:asciiTheme="minorHAnsi" w:hAnsiTheme="minorHAnsi" w:cstheme="minorHAnsi"/>
        </w:rPr>
      </w:pPr>
      <w:r w:rsidRPr="005206BA">
        <w:rPr>
          <w:rFonts w:asciiTheme="minorHAnsi" w:hAnsiTheme="minorHAnsi" w:cstheme="minorHAnsi"/>
        </w:rPr>
        <w:t>The following tests shall follow IEC61993:</w:t>
      </w:r>
    </w:p>
    <w:p w:rsidR="00AD7CF3" w:rsidRPr="005206BA" w:rsidRDefault="00AD7CF3" w:rsidP="005206BA">
      <w:pPr>
        <w:rPr>
          <w:rFonts w:asciiTheme="minorHAnsi" w:hAnsiTheme="minorHAnsi" w:cstheme="minorHAnsi"/>
        </w:rPr>
      </w:pP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14.5.2 Transceiver</w:t>
      </w:r>
      <w:r w:rsidR="005206BA" w:rsidRPr="005206BA">
        <w:rPr>
          <w:rFonts w:asciiTheme="minorHAnsi" w:hAnsiTheme="minorHAnsi" w:cstheme="minorHAnsi"/>
        </w:rPr>
        <w:t xml:space="preserve"> protection (need to physically remove the antenna).</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14.6.1 Loss</w:t>
      </w:r>
      <w:r w:rsidR="005206BA" w:rsidRPr="005206BA">
        <w:rPr>
          <w:rFonts w:asciiTheme="minorHAnsi" w:hAnsiTheme="minorHAnsi" w:cstheme="minorHAnsi"/>
        </w:rPr>
        <w:t xml:space="preserve"> of power supply (need to disconnect the power supply and verify relay status).</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14.6.2.1 TX</w:t>
      </w:r>
      <w:r w:rsidR="005206BA" w:rsidRPr="005206BA">
        <w:rPr>
          <w:rFonts w:asciiTheme="minorHAnsi" w:hAnsiTheme="minorHAnsi" w:cstheme="minorHAnsi"/>
        </w:rPr>
        <w:t xml:space="preserve"> malfunctio</w:t>
      </w:r>
      <w:r w:rsidR="00C912A8">
        <w:rPr>
          <w:rFonts w:asciiTheme="minorHAnsi" w:hAnsiTheme="minorHAnsi" w:cstheme="minorHAnsi"/>
        </w:rPr>
        <w:t>n (needs a physically failing TX</w:t>
      </w:r>
      <w:r w:rsidR="005206BA" w:rsidRPr="005206BA">
        <w:rPr>
          <w:rFonts w:asciiTheme="minorHAnsi" w:hAnsiTheme="minorHAnsi" w:cstheme="minorHAnsi"/>
        </w:rPr>
        <w:t>).</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14.6.2.2 Antenna</w:t>
      </w:r>
      <w:r w:rsidR="005206BA" w:rsidRPr="005206BA">
        <w:rPr>
          <w:rFonts w:asciiTheme="minorHAnsi" w:hAnsiTheme="minorHAnsi" w:cstheme="minorHAnsi"/>
        </w:rPr>
        <w:t xml:space="preserve"> VSWR (need to physically mismatch the antenna).</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14.6.2.3 Rx</w:t>
      </w:r>
      <w:r w:rsidR="005206BA" w:rsidRPr="005206BA">
        <w:rPr>
          <w:rFonts w:asciiTheme="minorHAnsi" w:hAnsiTheme="minorHAnsi" w:cstheme="minorHAnsi"/>
        </w:rPr>
        <w:t xml:space="preserve"> malfunction (need to provide documentation describing this – no testing).</w:t>
      </w:r>
    </w:p>
    <w:p w:rsidR="005206BA" w:rsidRPr="005206BA" w:rsidRDefault="005206BA" w:rsidP="005206BA">
      <w:pPr>
        <w:rPr>
          <w:rFonts w:asciiTheme="minorHAnsi" w:hAnsiTheme="minorHAnsi" w:cstheme="minorHAnsi"/>
        </w:rPr>
      </w:pPr>
    </w:p>
    <w:p w:rsidR="001550EE" w:rsidRDefault="001550EE" w:rsidP="005206BA">
      <w:pPr>
        <w:rPr>
          <w:rFonts w:asciiTheme="minorHAnsi" w:hAnsiTheme="minorHAnsi" w:cstheme="minorHAnsi"/>
        </w:rPr>
      </w:pPr>
    </w:p>
    <w:p w:rsidR="001550EE" w:rsidRDefault="001550EE">
      <w:pPr>
        <w:rPr>
          <w:rFonts w:asciiTheme="minorHAnsi" w:hAnsiTheme="minorHAnsi" w:cstheme="minorHAnsi"/>
        </w:rPr>
      </w:pPr>
      <w:r>
        <w:rPr>
          <w:rFonts w:asciiTheme="minorHAnsi" w:hAnsiTheme="minorHAnsi" w:cstheme="minorHAnsi"/>
        </w:rPr>
        <w:br w:type="page"/>
      </w:r>
    </w:p>
    <w:p w:rsidR="005206BA" w:rsidRDefault="005206BA" w:rsidP="005206BA">
      <w:pPr>
        <w:rPr>
          <w:rFonts w:asciiTheme="minorHAnsi" w:hAnsiTheme="minorHAnsi" w:cstheme="minorHAnsi"/>
        </w:rPr>
      </w:pPr>
      <w:r w:rsidRPr="005206BA">
        <w:rPr>
          <w:rFonts w:asciiTheme="minorHAnsi" w:hAnsiTheme="minorHAnsi" w:cstheme="minorHAnsi"/>
        </w:rPr>
        <w:lastRenderedPageBreak/>
        <w:t>Tests that cannot be performed</w:t>
      </w:r>
      <w:r w:rsidR="001550EE">
        <w:rPr>
          <w:rFonts w:asciiTheme="minorHAnsi" w:hAnsiTheme="minorHAnsi" w:cstheme="minorHAnsi"/>
        </w:rPr>
        <w:t xml:space="preserve"> by VDE</w:t>
      </w:r>
      <w:r w:rsidRPr="005206BA">
        <w:rPr>
          <w:rFonts w:asciiTheme="minorHAnsi" w:hAnsiTheme="minorHAnsi" w:cstheme="minorHAnsi"/>
        </w:rPr>
        <w:t>:</w:t>
      </w:r>
    </w:p>
    <w:p w:rsidR="00AD7CF3" w:rsidRPr="005206BA" w:rsidRDefault="00AD7CF3" w:rsidP="005206BA">
      <w:pPr>
        <w:rPr>
          <w:rFonts w:asciiTheme="minorHAnsi" w:hAnsiTheme="minorHAnsi" w:cstheme="minorHAnsi"/>
        </w:rPr>
      </w:pP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14.7.1 Data</w:t>
      </w:r>
      <w:r w:rsidR="005206BA" w:rsidRPr="005206BA">
        <w:rPr>
          <w:rFonts w:asciiTheme="minorHAnsi" w:hAnsiTheme="minorHAnsi" w:cstheme="minorHAnsi"/>
        </w:rPr>
        <w:t xml:space="preserve"> input/output facilities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14.7.5 Display</w:t>
      </w:r>
      <w:r w:rsidR="005206BA" w:rsidRPr="005206BA">
        <w:rPr>
          <w:rFonts w:asciiTheme="minorHAnsi" w:hAnsiTheme="minorHAnsi" w:cstheme="minorHAnsi"/>
        </w:rPr>
        <w:t xml:space="preserve"> of targets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14.7.7 Display</w:t>
      </w:r>
      <w:r w:rsidR="005206BA" w:rsidRPr="005206BA">
        <w:rPr>
          <w:rFonts w:asciiTheme="minorHAnsi" w:hAnsiTheme="minorHAnsi" w:cstheme="minorHAnsi"/>
        </w:rPr>
        <w:t xml:space="preserve"> of targets if optional filter is implemented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14.7.8 Display</w:t>
      </w:r>
      <w:r w:rsidR="005206BA" w:rsidRPr="005206BA">
        <w:rPr>
          <w:rFonts w:asciiTheme="minorHAnsi" w:hAnsiTheme="minorHAnsi" w:cstheme="minorHAnsi"/>
        </w:rPr>
        <w:t xml:space="preserve"> of received safety related messages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14.7.9 Presentation</w:t>
      </w:r>
      <w:r w:rsidR="005206BA" w:rsidRPr="005206BA">
        <w:rPr>
          <w:rFonts w:asciiTheme="minorHAnsi" w:hAnsiTheme="minorHAnsi" w:cstheme="minorHAnsi"/>
        </w:rPr>
        <w:t xml:space="preserve"> of navigation information (no MKD).</w:t>
      </w:r>
    </w:p>
    <w:p w:rsidR="001550EE" w:rsidRDefault="001550EE">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9" w:name="_Toc456425889"/>
      <w:bookmarkStart w:id="70" w:name="_Toc476134640"/>
      <w:r w:rsidRPr="005206BA">
        <w:rPr>
          <w:rFonts w:asciiTheme="minorHAnsi" w:hAnsiTheme="minorHAnsi" w:cstheme="minorHAnsi"/>
          <w:szCs w:val="22"/>
        </w:rPr>
        <w:t>Physical tests</w:t>
      </w:r>
      <w:bookmarkEnd w:id="69"/>
      <w:bookmarkEnd w:id="70"/>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71" w:name="_Toc456425890"/>
      <w:bookmarkStart w:id="72" w:name="_Toc476134641"/>
      <w:r w:rsidRPr="005206BA">
        <w:rPr>
          <w:rFonts w:asciiTheme="minorHAnsi" w:hAnsiTheme="minorHAnsi" w:cstheme="minorHAnsi"/>
        </w:rPr>
        <w:t>TDMA transmitter</w:t>
      </w:r>
      <w:bookmarkEnd w:id="71"/>
      <w:bookmarkEnd w:id="7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transmitter shall be tested as specified by IEC 61993, 15.1.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(R-REC-M.2092).  </w:t>
      </w:r>
      <w:r w:rsidR="00DA4CF8">
        <w:rPr>
          <w:rFonts w:asciiTheme="minorHAnsi" w:hAnsiTheme="minorHAnsi" w:cstheme="minorHAnsi"/>
        </w:rPr>
        <w:t>Table 4</w:t>
      </w:r>
      <w:r w:rsidRPr="005206BA">
        <w:rPr>
          <w:rFonts w:asciiTheme="minorHAnsi" w:hAnsiTheme="minorHAnsi" w:cstheme="minorHAnsi"/>
        </w:rPr>
        <w:t xml:space="preserve"> lists the transmitter tests that are performed with the clause in the IEC 61993 document that applies to the test.  If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then the </w:t>
      </w:r>
      <w:r w:rsidR="008B19DC">
        <w:rPr>
          <w:rFonts w:asciiTheme="minorHAnsi" w:hAnsiTheme="minorHAnsi" w:cstheme="minorHAnsi"/>
        </w:rPr>
        <w:t xml:space="preserve">ASM and </w:t>
      </w:r>
      <w:r w:rsidRPr="005206BA">
        <w:rPr>
          <w:rFonts w:asciiTheme="minorHAnsi" w:hAnsiTheme="minorHAnsi" w:cstheme="minorHAnsi"/>
        </w:rPr>
        <w:t>VDE Additions column in</w:t>
      </w:r>
      <w:r w:rsidR="008B19DC">
        <w:rPr>
          <w:rFonts w:asciiTheme="minorHAnsi" w:hAnsiTheme="minorHAnsi" w:cstheme="minorHAnsi"/>
        </w:rPr>
        <w:t xml:space="preserve"> Table 4 </w:t>
      </w:r>
      <w:r w:rsidRPr="005206BA">
        <w:rPr>
          <w:rFonts w:asciiTheme="minorHAnsi" w:hAnsiTheme="minorHAnsi" w:cstheme="minorHAnsi"/>
        </w:rPr>
        <w:t xml:space="preserve">specifies the clause number in this document that describes the additions for the test.  If there is no deviation from the IEC 61993 requirement, then a dash is placed in the VDE Additions column. </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1442"/>
        <w:gridCol w:w="1842"/>
        <w:gridCol w:w="1842"/>
      </w:tblGrid>
      <w:tr w:rsidR="008F7D82" w:rsidRPr="005206BA" w:rsidTr="009F442B">
        <w:tc>
          <w:tcPr>
            <w:tcW w:w="5131" w:type="dxa"/>
          </w:tcPr>
          <w:p w:rsidR="008F7D82" w:rsidRPr="005206BA" w:rsidRDefault="008F7D82" w:rsidP="005206BA">
            <w:pPr>
              <w:rPr>
                <w:rFonts w:cstheme="minorHAnsi"/>
                <w:b/>
              </w:rPr>
            </w:pPr>
            <w:r w:rsidRPr="005206BA">
              <w:rPr>
                <w:rFonts w:cstheme="minorHAnsi"/>
                <w:b/>
              </w:rPr>
              <w:t>Test Description</w:t>
            </w:r>
          </w:p>
        </w:tc>
        <w:tc>
          <w:tcPr>
            <w:tcW w:w="1442" w:type="dxa"/>
          </w:tcPr>
          <w:p w:rsidR="008F7D82" w:rsidRPr="005206BA" w:rsidRDefault="008F7D82" w:rsidP="005206BA">
            <w:pPr>
              <w:rPr>
                <w:rFonts w:cstheme="minorHAnsi"/>
                <w:b/>
              </w:rPr>
            </w:pPr>
            <w:r w:rsidRPr="005206BA">
              <w:rPr>
                <w:rFonts w:cstheme="minorHAnsi"/>
                <w:b/>
              </w:rPr>
              <w:t>IEC 61993</w:t>
            </w:r>
          </w:p>
        </w:tc>
        <w:tc>
          <w:tcPr>
            <w:tcW w:w="1842" w:type="dxa"/>
          </w:tcPr>
          <w:p w:rsidR="008F7D82" w:rsidRPr="005206BA" w:rsidRDefault="008F7D82" w:rsidP="005206BA">
            <w:pPr>
              <w:rPr>
                <w:rFonts w:cstheme="minorHAnsi"/>
                <w:b/>
              </w:rPr>
            </w:pPr>
            <w:r w:rsidRPr="005206BA">
              <w:rPr>
                <w:rFonts w:cstheme="minorHAnsi"/>
                <w:b/>
              </w:rPr>
              <w:t>VDE Additions</w:t>
            </w:r>
          </w:p>
        </w:tc>
        <w:tc>
          <w:tcPr>
            <w:tcW w:w="1842" w:type="dxa"/>
          </w:tcPr>
          <w:p w:rsidR="008F7D82" w:rsidRPr="005206BA" w:rsidRDefault="008F7D82" w:rsidP="008F7D82">
            <w:pPr>
              <w:rPr>
                <w:rFonts w:cstheme="minorHAnsi"/>
                <w:b/>
              </w:rPr>
            </w:pPr>
            <w:r>
              <w:rPr>
                <w:rFonts w:cstheme="minorHAnsi"/>
                <w:b/>
              </w:rPr>
              <w:t>ASM Additions</w:t>
            </w:r>
          </w:p>
        </w:tc>
      </w:tr>
      <w:tr w:rsidR="008F7D82" w:rsidRPr="005206BA" w:rsidTr="009F442B">
        <w:trPr>
          <w:trHeight w:val="247"/>
        </w:trPr>
        <w:tc>
          <w:tcPr>
            <w:tcW w:w="5131" w:type="dxa"/>
          </w:tcPr>
          <w:p w:rsidR="008F7D82" w:rsidRPr="005206BA" w:rsidRDefault="008F7D82" w:rsidP="005206BA">
            <w:pPr>
              <w:rPr>
                <w:rFonts w:cstheme="minorHAnsi"/>
              </w:rPr>
            </w:pPr>
            <w:r w:rsidRPr="005206BA">
              <w:rPr>
                <w:rFonts w:cstheme="minorHAnsi"/>
              </w:rPr>
              <w:t>Frequency error</w:t>
            </w:r>
          </w:p>
        </w:tc>
        <w:tc>
          <w:tcPr>
            <w:tcW w:w="1442" w:type="dxa"/>
          </w:tcPr>
          <w:p w:rsidR="008F7D82" w:rsidRPr="005206BA" w:rsidRDefault="008F7D82" w:rsidP="005206BA">
            <w:pPr>
              <w:rPr>
                <w:rFonts w:cstheme="minorHAnsi"/>
              </w:rPr>
            </w:pPr>
            <w:r w:rsidRPr="005206BA">
              <w:rPr>
                <w:rFonts w:cstheme="minorHAnsi"/>
              </w:rPr>
              <w:t>15.1.1</w:t>
            </w:r>
          </w:p>
        </w:tc>
        <w:tc>
          <w:tcPr>
            <w:tcW w:w="1842" w:type="dxa"/>
          </w:tcPr>
          <w:p w:rsidR="008F7D82" w:rsidRPr="005206BA" w:rsidRDefault="008F7D82" w:rsidP="005206BA">
            <w:pPr>
              <w:rPr>
                <w:rFonts w:cstheme="minorHAnsi"/>
              </w:rPr>
            </w:pPr>
            <w:r w:rsidRPr="005206BA">
              <w:rPr>
                <w:rFonts w:cstheme="minorHAnsi"/>
              </w:rPr>
              <w:t>-</w:t>
            </w:r>
          </w:p>
        </w:tc>
        <w:tc>
          <w:tcPr>
            <w:tcW w:w="1842" w:type="dxa"/>
          </w:tcPr>
          <w:p w:rsidR="008F7D82" w:rsidRPr="005206BA" w:rsidRDefault="008F7D82" w:rsidP="005206BA">
            <w:pPr>
              <w:rPr>
                <w:rFonts w:cstheme="minorHAnsi"/>
              </w:rPr>
            </w:pP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Carrier power</w:t>
            </w:r>
          </w:p>
        </w:tc>
        <w:tc>
          <w:tcPr>
            <w:tcW w:w="1442" w:type="dxa"/>
          </w:tcPr>
          <w:p w:rsidR="008F7D82" w:rsidRPr="005206BA" w:rsidRDefault="008F7D82" w:rsidP="005206BA">
            <w:pPr>
              <w:rPr>
                <w:rFonts w:cstheme="minorHAnsi"/>
              </w:rPr>
            </w:pPr>
            <w:r w:rsidRPr="005206BA">
              <w:rPr>
                <w:rFonts w:cstheme="minorHAnsi"/>
              </w:rPr>
              <w:t>15.1.2</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_Ref437957473 \r \h  \* MERGEFORMAT </w:instrText>
            </w:r>
            <w:r w:rsidRPr="005206BA">
              <w:rPr>
                <w:rFonts w:cstheme="minorHAnsi"/>
              </w:rPr>
            </w:r>
            <w:r w:rsidRPr="005206BA">
              <w:rPr>
                <w:rFonts w:cstheme="minorHAnsi"/>
              </w:rPr>
              <w:fldChar w:fldCharType="separate"/>
            </w:r>
            <w:r w:rsidRPr="005206BA">
              <w:rPr>
                <w:rFonts w:cstheme="minorHAnsi"/>
              </w:rPr>
              <w:t>10.1.1</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Slotted transmission spectrum</w:t>
            </w:r>
          </w:p>
        </w:tc>
        <w:tc>
          <w:tcPr>
            <w:tcW w:w="1442" w:type="dxa"/>
          </w:tcPr>
          <w:p w:rsidR="008F7D82" w:rsidRPr="005206BA" w:rsidRDefault="008F7D82" w:rsidP="005206BA">
            <w:pPr>
              <w:rPr>
                <w:rFonts w:cstheme="minorHAnsi"/>
              </w:rPr>
            </w:pPr>
            <w:r w:rsidRPr="005206BA">
              <w:rPr>
                <w:rFonts w:cstheme="minorHAnsi"/>
              </w:rPr>
              <w:t>15.1.3</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_Ref456341772 \r \h  \* MERGEFORMAT </w:instrText>
            </w:r>
            <w:r w:rsidRPr="005206BA">
              <w:rPr>
                <w:rFonts w:cstheme="minorHAnsi"/>
              </w:rPr>
            </w:r>
            <w:r w:rsidRPr="005206BA">
              <w:rPr>
                <w:rFonts w:cstheme="minorHAnsi"/>
              </w:rPr>
              <w:fldChar w:fldCharType="separate"/>
            </w:r>
            <w:r w:rsidRPr="005206BA">
              <w:rPr>
                <w:rFonts w:cstheme="minorHAnsi"/>
              </w:rPr>
              <w:t>10.1.2</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Modulation accuracy</w:t>
            </w:r>
          </w:p>
        </w:tc>
        <w:tc>
          <w:tcPr>
            <w:tcW w:w="1442" w:type="dxa"/>
          </w:tcPr>
          <w:p w:rsidR="008F7D82" w:rsidRPr="005206BA" w:rsidRDefault="008F7D82" w:rsidP="005206BA">
            <w:pPr>
              <w:rPr>
                <w:rFonts w:cstheme="minorHAnsi"/>
              </w:rPr>
            </w:pPr>
            <w:r w:rsidRPr="005206BA">
              <w:rPr>
                <w:rFonts w:cstheme="minorHAnsi"/>
              </w:rPr>
              <w:t>15.1.4</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_Ref437957749 \r \h  \* MERGEFORMAT </w:instrText>
            </w:r>
            <w:r w:rsidRPr="005206BA">
              <w:rPr>
                <w:rFonts w:cstheme="minorHAnsi"/>
              </w:rPr>
            </w:r>
            <w:r w:rsidRPr="005206BA">
              <w:rPr>
                <w:rFonts w:cstheme="minorHAnsi"/>
              </w:rPr>
              <w:fldChar w:fldCharType="separate"/>
            </w:r>
            <w:r w:rsidRPr="005206BA">
              <w:rPr>
                <w:rFonts w:cstheme="minorHAnsi"/>
              </w:rPr>
              <w:t>10.1.3</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Transmitter output power characteristics</w:t>
            </w:r>
          </w:p>
        </w:tc>
        <w:tc>
          <w:tcPr>
            <w:tcW w:w="1442" w:type="dxa"/>
          </w:tcPr>
          <w:p w:rsidR="008F7D82" w:rsidRPr="005206BA" w:rsidRDefault="008F7D82" w:rsidP="005206BA">
            <w:pPr>
              <w:rPr>
                <w:rFonts w:cstheme="minorHAnsi"/>
              </w:rPr>
            </w:pPr>
            <w:r w:rsidRPr="005206BA">
              <w:rPr>
                <w:rFonts w:cstheme="minorHAnsi"/>
              </w:rPr>
              <w:t>15.1.5</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_Ref456343805 \n \h  \* MERGEFORMAT </w:instrText>
            </w:r>
            <w:r w:rsidRPr="005206BA">
              <w:rPr>
                <w:rFonts w:cstheme="minorHAnsi"/>
              </w:rPr>
            </w:r>
            <w:r w:rsidRPr="005206BA">
              <w:rPr>
                <w:rFonts w:cstheme="minorHAnsi"/>
              </w:rPr>
              <w:fldChar w:fldCharType="separate"/>
            </w:r>
            <w:r w:rsidRPr="005206BA">
              <w:rPr>
                <w:rFonts w:cstheme="minorHAnsi"/>
              </w:rPr>
              <w:t>10.1.4</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bl>
    <w:p w:rsidR="005206BA" w:rsidRPr="005206BA" w:rsidRDefault="00AD7CF3" w:rsidP="00AD7CF3">
      <w:pPr>
        <w:pStyle w:val="Caption"/>
        <w:rPr>
          <w:rFonts w:cstheme="minorHAnsi"/>
        </w:rPr>
      </w:pPr>
      <w:bookmarkStart w:id="73" w:name="_Toc465672540"/>
      <w:r>
        <w:t xml:space="preserve">Table </w:t>
      </w:r>
      <w:fldSimple w:instr=" SEQ Table \* ARABIC ">
        <w:r w:rsidR="007044A5">
          <w:rPr>
            <w:noProof/>
          </w:rPr>
          <w:t>4</w:t>
        </w:r>
      </w:fldSimple>
      <w:r>
        <w:t xml:space="preserve"> - </w:t>
      </w:r>
      <w:r w:rsidRPr="00C56962">
        <w:t>Transmitter tests for VDE Reference Design</w:t>
      </w:r>
      <w:bookmarkEnd w:id="73"/>
    </w:p>
    <w:p w:rsidR="005206BA" w:rsidRPr="005206BA" w:rsidRDefault="005206BA" w:rsidP="005206BA">
      <w:pPr>
        <w:pStyle w:val="Heading3"/>
        <w:numPr>
          <w:ilvl w:val="2"/>
          <w:numId w:val="20"/>
        </w:numPr>
        <w:spacing w:before="40"/>
        <w:rPr>
          <w:rFonts w:asciiTheme="minorHAnsi" w:hAnsiTheme="minorHAnsi" w:cstheme="minorHAnsi"/>
        </w:rPr>
      </w:pPr>
      <w:bookmarkStart w:id="74" w:name="_Ref437957473"/>
      <w:bookmarkStart w:id="75" w:name="_Toc456425891"/>
      <w:bookmarkStart w:id="76" w:name="_Toc476134642"/>
      <w:r w:rsidRPr="005206BA">
        <w:rPr>
          <w:rFonts w:asciiTheme="minorHAnsi" w:hAnsiTheme="minorHAnsi" w:cstheme="minorHAnsi"/>
        </w:rPr>
        <w:t>Carrier power</w:t>
      </w:r>
      <w:bookmarkEnd w:id="74"/>
      <w:bookmarkEnd w:id="75"/>
      <w:bookmarkEnd w:id="76"/>
    </w:p>
    <w:p w:rsidR="005206BA" w:rsidRDefault="005206BA" w:rsidP="005206BA">
      <w:pPr>
        <w:rPr>
          <w:rFonts w:asciiTheme="minorHAnsi" w:hAnsiTheme="minorHAnsi" w:cstheme="minorHAnsi"/>
        </w:rPr>
      </w:pPr>
      <w:r w:rsidRPr="005206BA">
        <w:rPr>
          <w:rFonts w:asciiTheme="minorHAnsi" w:hAnsiTheme="minorHAnsi" w:cstheme="minorHAnsi"/>
        </w:rPr>
        <w:t>The carrier power test shall be performed as specified in IEC 61993, 15.1.2.  The following modulation schemes shall be used in addition to using GMSK modulation in a 25 kHz band (AIS):</w:t>
      </w:r>
    </w:p>
    <w:p w:rsidR="00AD7CF3" w:rsidRPr="005206BA" w:rsidRDefault="00AD7CF3" w:rsidP="005206BA">
      <w:pPr>
        <w:rPr>
          <w:rFonts w:asciiTheme="minorHAnsi" w:hAnsiTheme="minorHAnsi" w:cstheme="minorHAnsi"/>
        </w:rPr>
      </w:pP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6,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7,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_Ref442952728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4.4.2</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8,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_Ref442952729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4.4.3</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9,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_Ref442952730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4.4.4</w:t>
      </w:r>
      <w:r w:rsidRPr="005206BA">
        <w:rPr>
          <w:rFonts w:asciiTheme="minorHAnsi" w:hAnsiTheme="minorHAnsi" w:cstheme="minorHAnsi"/>
        </w:rPr>
        <w:fldChar w:fldCharType="end"/>
      </w:r>
      <w:r w:rsidRPr="005206BA">
        <w:rPr>
          <w:rFonts w:asciiTheme="minorHAnsi" w:hAnsiTheme="minorHAnsi" w:cstheme="minorHAnsi"/>
        </w:rPr>
        <w:t>.</w:t>
      </w:r>
    </w:p>
    <w:p w:rsidR="00AD7CF3" w:rsidRDefault="00AD7CF3"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Both high power (41 dBm / 12.5 W) and low power (30 dBm / 1 W) shall be verified in the specified bandwidths.</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77" w:name="_Ref456341772"/>
      <w:bookmarkStart w:id="78" w:name="_Toc456425892"/>
      <w:bookmarkStart w:id="79" w:name="_Toc476134643"/>
      <w:r w:rsidRPr="005206BA">
        <w:rPr>
          <w:rFonts w:asciiTheme="minorHAnsi" w:hAnsiTheme="minorHAnsi" w:cstheme="minorHAnsi"/>
        </w:rPr>
        <w:t>Slotted transmission spectrum</w:t>
      </w:r>
      <w:bookmarkEnd w:id="77"/>
      <w:bookmarkEnd w:id="78"/>
      <w:bookmarkEnd w:id="79"/>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new proposed transmission mask from R-REC-M.2092 shall be used for </w:t>
      </w:r>
      <w:r w:rsidR="008B19DC">
        <w:rPr>
          <w:rFonts w:asciiTheme="minorHAnsi" w:hAnsiTheme="minorHAnsi" w:cstheme="minorHAnsi"/>
        </w:rPr>
        <w:t xml:space="preserve">ASM and </w:t>
      </w:r>
      <w:r w:rsidRPr="005206BA">
        <w:rPr>
          <w:rFonts w:asciiTheme="minorHAnsi" w:hAnsiTheme="minorHAnsi" w:cstheme="minorHAnsi"/>
        </w:rPr>
        <w:t xml:space="preserve">VDE messages, as described </w:t>
      </w:r>
      <w:r w:rsidR="00DA4CF8">
        <w:rPr>
          <w:rFonts w:asciiTheme="minorHAnsi" w:hAnsiTheme="minorHAnsi" w:cstheme="minorHAnsi"/>
        </w:rPr>
        <w:t>in Table 5 and Figure 2</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10458" w:type="dxa"/>
        <w:tblLayout w:type="fixed"/>
        <w:tblLook w:val="04A0" w:firstRow="1" w:lastRow="0" w:firstColumn="1" w:lastColumn="0" w:noHBand="0" w:noVBand="1"/>
      </w:tblPr>
      <w:tblGrid>
        <w:gridCol w:w="4158"/>
        <w:gridCol w:w="3150"/>
        <w:gridCol w:w="3150"/>
      </w:tblGrid>
      <w:tr w:rsidR="005206BA" w:rsidRPr="005206BA" w:rsidTr="005C2D3C">
        <w:tc>
          <w:tcPr>
            <w:tcW w:w="4158" w:type="dxa"/>
          </w:tcPr>
          <w:p w:rsidR="005206BA" w:rsidRPr="005206BA" w:rsidRDefault="005206BA" w:rsidP="005206BA">
            <w:pPr>
              <w:rPr>
                <w:rFonts w:cstheme="minorHAnsi"/>
                <w:b/>
              </w:rPr>
            </w:pPr>
            <w:r w:rsidRPr="005206BA">
              <w:rPr>
                <w:rFonts w:cstheme="minorHAnsi"/>
                <w:b/>
              </w:rPr>
              <w:t>Transmit parameters</w:t>
            </w:r>
          </w:p>
        </w:tc>
        <w:tc>
          <w:tcPr>
            <w:tcW w:w="3150" w:type="dxa"/>
          </w:tcPr>
          <w:p w:rsidR="005206BA" w:rsidRPr="005206BA" w:rsidRDefault="005206BA" w:rsidP="005206BA">
            <w:pPr>
              <w:rPr>
                <w:rFonts w:cstheme="minorHAnsi"/>
                <w:b/>
                <w:lang w:val="fr-FR"/>
              </w:rPr>
            </w:pPr>
            <w:r w:rsidRPr="005206BA">
              <w:rPr>
                <w:rFonts w:cstheme="minorHAnsi"/>
                <w:b/>
                <w:lang w:val="fr-FR"/>
              </w:rPr>
              <w:t>Requirements</w:t>
            </w:r>
          </w:p>
        </w:tc>
        <w:tc>
          <w:tcPr>
            <w:tcW w:w="3150" w:type="dxa"/>
          </w:tcPr>
          <w:p w:rsidR="005206BA" w:rsidRPr="005206BA" w:rsidRDefault="005206BA" w:rsidP="005206BA">
            <w:pPr>
              <w:rPr>
                <w:rFonts w:cstheme="minorHAnsi"/>
                <w:b/>
                <w:lang w:val="fr-FR"/>
              </w:rPr>
            </w:pPr>
            <w:r w:rsidRPr="005206BA">
              <w:rPr>
                <w:rFonts w:cstheme="minorHAnsi"/>
                <w:b/>
                <w:lang w:val="fr-FR"/>
              </w:rPr>
              <w:t>Condition</w:t>
            </w:r>
          </w:p>
        </w:tc>
      </w:tr>
      <w:tr w:rsidR="005206BA" w:rsidRPr="00C87EA5" w:rsidTr="005C2D3C">
        <w:tc>
          <w:tcPr>
            <w:tcW w:w="4158" w:type="dxa"/>
            <w:hideMark/>
          </w:tcPr>
          <w:p w:rsidR="005206BA" w:rsidRPr="005206BA" w:rsidRDefault="005206BA" w:rsidP="005206BA">
            <w:pPr>
              <w:rPr>
                <w:rFonts w:cstheme="minorHAnsi"/>
              </w:rPr>
            </w:pPr>
            <w:r w:rsidRPr="005206BA">
              <w:rPr>
                <w:rFonts w:cstheme="minorHAnsi"/>
              </w:rPr>
              <w:t>Maximum adjacent power levels for 25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±12.5 kHz</w:t>
            </w:r>
          </w:p>
          <w:p w:rsidR="005206BA" w:rsidRPr="005206BA" w:rsidRDefault="005206BA" w:rsidP="005206BA">
            <w:pPr>
              <w:rPr>
                <w:rFonts w:cstheme="minorHAnsi"/>
                <w:lang w:val="fr-FR"/>
              </w:rPr>
            </w:pPr>
            <w:r w:rsidRPr="005206BA">
              <w:rPr>
                <w:rFonts w:cstheme="minorHAnsi"/>
                <w:lang w:val="fr-FR"/>
              </w:rPr>
              <w:t>±12.5 kHz &lt; Δ</w:t>
            </w:r>
            <w:r w:rsidRPr="005206BA">
              <w:rPr>
                <w:rFonts w:cstheme="minorHAnsi"/>
                <w:i/>
                <w:iCs/>
                <w:lang w:val="fr-FR"/>
              </w:rPr>
              <w:t>fc</w:t>
            </w:r>
            <w:r w:rsidRPr="005206BA">
              <w:rPr>
                <w:rFonts w:cstheme="minorHAnsi"/>
                <w:lang w:val="fr-FR"/>
              </w:rPr>
              <w:t xml:space="preserve"> &lt; ±25 kHz</w:t>
            </w:r>
          </w:p>
          <w:p w:rsidR="005206BA" w:rsidRPr="005206BA" w:rsidRDefault="005206BA" w:rsidP="005206BA">
            <w:pPr>
              <w:rPr>
                <w:rFonts w:cstheme="minorHAnsi"/>
                <w:lang w:val="fr-FR"/>
              </w:rPr>
            </w:pPr>
            <w:r w:rsidRPr="005206BA">
              <w:rPr>
                <w:rFonts w:cstheme="minorHAnsi"/>
                <w:lang w:val="fr-FR"/>
              </w:rPr>
              <w:t>±25 kHz &lt; Δ</w:t>
            </w:r>
            <w:r w:rsidRPr="005206BA">
              <w:rPr>
                <w:rFonts w:cstheme="minorHAnsi"/>
                <w:i/>
                <w:iCs/>
                <w:lang w:val="fr-FR"/>
              </w:rPr>
              <w:t>fc</w:t>
            </w:r>
            <w:r w:rsidRPr="005206BA">
              <w:rPr>
                <w:rFonts w:cstheme="minorHAnsi"/>
                <w:lang w:val="fr-FR"/>
              </w:rPr>
              <w:t xml:space="preserve"> &lt; ±75 kHz</w:t>
            </w:r>
          </w:p>
        </w:tc>
      </w:tr>
      <w:tr w:rsidR="005206BA" w:rsidRPr="00C87EA5" w:rsidTr="005C2D3C">
        <w:tc>
          <w:tcPr>
            <w:tcW w:w="4158" w:type="dxa"/>
            <w:hideMark/>
          </w:tcPr>
          <w:p w:rsidR="005206BA" w:rsidRPr="005206BA" w:rsidRDefault="005206BA" w:rsidP="005206BA">
            <w:pPr>
              <w:rPr>
                <w:rFonts w:cstheme="minorHAnsi"/>
              </w:rPr>
            </w:pPr>
            <w:r w:rsidRPr="005206BA">
              <w:rPr>
                <w:rFonts w:cstheme="minorHAnsi"/>
              </w:rPr>
              <w:t>Maximum adjacent power levels for 50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±25 kHz</w:t>
            </w:r>
          </w:p>
          <w:p w:rsidR="005206BA" w:rsidRPr="005206BA" w:rsidRDefault="005206BA" w:rsidP="005206BA">
            <w:pPr>
              <w:rPr>
                <w:rFonts w:cstheme="minorHAnsi"/>
                <w:lang w:val="fr-FR"/>
              </w:rPr>
            </w:pPr>
            <w:r w:rsidRPr="005206BA">
              <w:rPr>
                <w:rFonts w:cstheme="minorHAnsi"/>
                <w:lang w:val="fr-FR"/>
              </w:rPr>
              <w:t>±25 kHz &lt; Δ</w:t>
            </w:r>
            <w:r w:rsidRPr="005206BA">
              <w:rPr>
                <w:rFonts w:cstheme="minorHAnsi"/>
                <w:i/>
                <w:iCs/>
                <w:lang w:val="fr-FR"/>
              </w:rPr>
              <w:t>fc</w:t>
            </w:r>
            <w:r w:rsidRPr="005206BA">
              <w:rPr>
                <w:rFonts w:cstheme="minorHAnsi"/>
                <w:lang w:val="fr-FR"/>
              </w:rPr>
              <w:t xml:space="preserve"> &lt; ±50 kHz</w:t>
            </w:r>
          </w:p>
          <w:p w:rsidR="005206BA" w:rsidRPr="005206BA" w:rsidRDefault="005206BA" w:rsidP="005206BA">
            <w:pPr>
              <w:rPr>
                <w:rFonts w:cstheme="minorHAnsi"/>
                <w:lang w:val="fr-FR"/>
              </w:rPr>
            </w:pPr>
            <w:r w:rsidRPr="005206BA">
              <w:rPr>
                <w:rFonts w:cstheme="minorHAnsi"/>
                <w:lang w:val="fr-FR"/>
              </w:rPr>
              <w:t>±50 kHz&lt; Δ</w:t>
            </w:r>
            <w:r w:rsidRPr="005206BA">
              <w:rPr>
                <w:rFonts w:cstheme="minorHAnsi"/>
                <w:i/>
                <w:iCs/>
                <w:lang w:val="fr-FR"/>
              </w:rPr>
              <w:t>fc</w:t>
            </w:r>
            <w:r w:rsidRPr="005206BA">
              <w:rPr>
                <w:rFonts w:cstheme="minorHAnsi"/>
                <w:lang w:val="fr-FR"/>
              </w:rPr>
              <w:t xml:space="preserve"> &lt; ±100 kHz</w:t>
            </w:r>
          </w:p>
        </w:tc>
      </w:tr>
      <w:tr w:rsidR="005206BA" w:rsidRPr="00C87EA5" w:rsidTr="005C2D3C">
        <w:tc>
          <w:tcPr>
            <w:tcW w:w="4158" w:type="dxa"/>
            <w:hideMark/>
          </w:tcPr>
          <w:p w:rsidR="005206BA" w:rsidRPr="005206BA" w:rsidRDefault="005206BA" w:rsidP="005206BA">
            <w:pPr>
              <w:rPr>
                <w:rFonts w:cstheme="minorHAnsi"/>
              </w:rPr>
            </w:pPr>
            <w:r w:rsidRPr="005206BA">
              <w:rPr>
                <w:rFonts w:cstheme="minorHAnsi"/>
              </w:rPr>
              <w:t>Maximum adjacent power levels for 100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±50 kHz</w:t>
            </w:r>
          </w:p>
          <w:p w:rsidR="005206BA" w:rsidRPr="005206BA" w:rsidRDefault="005206BA" w:rsidP="005206BA">
            <w:pPr>
              <w:rPr>
                <w:rFonts w:cstheme="minorHAnsi"/>
                <w:lang w:val="fr-FR"/>
              </w:rPr>
            </w:pPr>
            <w:r w:rsidRPr="005206BA">
              <w:rPr>
                <w:rFonts w:cstheme="minorHAnsi"/>
                <w:lang w:val="fr-FR"/>
              </w:rPr>
              <w:t>±50 kHz &lt; Δ</w:t>
            </w:r>
            <w:r w:rsidRPr="005206BA">
              <w:rPr>
                <w:rFonts w:cstheme="minorHAnsi"/>
                <w:i/>
                <w:iCs/>
                <w:lang w:val="fr-FR"/>
              </w:rPr>
              <w:t>fc</w:t>
            </w:r>
            <w:r w:rsidRPr="005206BA">
              <w:rPr>
                <w:rFonts w:cstheme="minorHAnsi"/>
                <w:lang w:val="fr-FR"/>
              </w:rPr>
              <w:t xml:space="preserve"> &lt; ±100 kHz</w:t>
            </w:r>
          </w:p>
          <w:p w:rsidR="005206BA" w:rsidRPr="005206BA" w:rsidRDefault="005206BA" w:rsidP="005206BA">
            <w:pPr>
              <w:rPr>
                <w:rFonts w:cstheme="minorHAnsi"/>
                <w:lang w:val="fr-FR"/>
              </w:rPr>
            </w:pPr>
            <w:r w:rsidRPr="005206BA">
              <w:rPr>
                <w:rFonts w:cstheme="minorHAnsi"/>
                <w:lang w:val="fr-FR"/>
              </w:rPr>
              <w:t>±100 kHz &lt; Δ</w:t>
            </w:r>
            <w:r w:rsidRPr="005206BA">
              <w:rPr>
                <w:rFonts w:cstheme="minorHAnsi"/>
                <w:i/>
                <w:iCs/>
                <w:lang w:val="fr-FR"/>
              </w:rPr>
              <w:t>fc</w:t>
            </w:r>
            <w:r w:rsidRPr="005206BA">
              <w:rPr>
                <w:rFonts w:cstheme="minorHAnsi"/>
                <w:lang w:val="fr-FR"/>
              </w:rPr>
              <w:t xml:space="preserve"> &lt; ±150 kHz</w:t>
            </w:r>
          </w:p>
        </w:tc>
      </w:tr>
    </w:tbl>
    <w:p w:rsidR="005C2D3C" w:rsidRPr="005206BA" w:rsidRDefault="005C2D3C" w:rsidP="005C2D3C">
      <w:pPr>
        <w:pStyle w:val="Caption"/>
      </w:pPr>
      <w:bookmarkStart w:id="80" w:name="_Toc465672541"/>
      <w:r>
        <w:t xml:space="preserve">Table </w:t>
      </w:r>
      <w:fldSimple w:instr=" SEQ Table \* ARABIC ">
        <w:r w:rsidR="007044A5">
          <w:rPr>
            <w:noProof/>
          </w:rPr>
          <w:t>5</w:t>
        </w:r>
      </w:fldSimple>
      <w:r>
        <w:t xml:space="preserve"> - </w:t>
      </w:r>
      <w:r w:rsidRPr="00AB5D85">
        <w:t>Slotted transmission spectrum for VDES</w:t>
      </w:r>
      <w:bookmarkEnd w:id="80"/>
    </w:p>
    <w:p w:rsidR="005206BA" w:rsidRPr="005206BA" w:rsidRDefault="005206BA" w:rsidP="005206BA">
      <w:pPr>
        <w:rPr>
          <w:rFonts w:asciiTheme="minorHAnsi" w:hAnsiTheme="minorHAnsi" w:cstheme="minorHAnsi"/>
        </w:rPr>
      </w:pPr>
    </w:p>
    <w:p w:rsidR="005206BA" w:rsidRPr="005206BA" w:rsidRDefault="00F674C3" w:rsidP="005206BA">
      <w:pPr>
        <w:jc w:val="center"/>
        <w:rPr>
          <w:rFonts w:asciiTheme="minorHAnsi" w:hAnsiTheme="minorHAnsi" w:cstheme="minorHAnsi"/>
        </w:rPr>
      </w:pPr>
      <w:r>
        <w:rPr>
          <w:rFonts w:asciiTheme="minorHAnsi" w:hAnsiTheme="minorHAnsi" w:cstheme="minorHAnsi"/>
          <w:noProof/>
          <w:lang w:val="en-IE" w:eastAsia="en-IE"/>
        </w:rPr>
        <w:lastRenderedPageBreak/>
        <w:drawing>
          <wp:inline distT="0" distB="0" distL="0" distR="0" wp14:anchorId="44CE1B8C" wp14:editId="3203B47C">
            <wp:extent cx="3924677" cy="3028898"/>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7088" cy="3030758"/>
                    </a:xfrm>
                    <a:prstGeom prst="rect">
                      <a:avLst/>
                    </a:prstGeom>
                    <a:noFill/>
                  </pic:spPr>
                </pic:pic>
              </a:graphicData>
            </a:graphic>
          </wp:inline>
        </w:drawing>
      </w:r>
    </w:p>
    <w:p w:rsidR="005206BA" w:rsidRPr="005206BA" w:rsidRDefault="005C2D3C" w:rsidP="005C2D3C">
      <w:pPr>
        <w:pStyle w:val="Caption"/>
        <w:rPr>
          <w:rFonts w:cstheme="minorHAnsi"/>
        </w:rPr>
      </w:pPr>
      <w:bookmarkStart w:id="81" w:name="_Toc465672554"/>
      <w:r>
        <w:t xml:space="preserve">Figure </w:t>
      </w:r>
      <w:fldSimple w:instr=" SEQ Figure \* ARABIC ">
        <w:r>
          <w:rPr>
            <w:noProof/>
          </w:rPr>
          <w:t>2</w:t>
        </w:r>
      </w:fldSimple>
      <w:r>
        <w:t xml:space="preserve"> - </w:t>
      </w:r>
      <w:r w:rsidRPr="004674AC">
        <w:t>Slotted transmission spectrum for VDES</w:t>
      </w:r>
      <w:bookmarkEnd w:id="81"/>
    </w:p>
    <w:p w:rsidR="005206BA" w:rsidRPr="005206BA" w:rsidRDefault="005206BA" w:rsidP="005206BA">
      <w:pPr>
        <w:pStyle w:val="Heading3"/>
        <w:numPr>
          <w:ilvl w:val="2"/>
          <w:numId w:val="20"/>
        </w:numPr>
        <w:spacing w:before="40"/>
        <w:rPr>
          <w:rFonts w:asciiTheme="minorHAnsi" w:hAnsiTheme="minorHAnsi" w:cstheme="minorHAnsi"/>
        </w:rPr>
      </w:pPr>
      <w:bookmarkStart w:id="82" w:name="_Ref437957749"/>
      <w:bookmarkStart w:id="83" w:name="_Toc456425893"/>
      <w:bookmarkStart w:id="84" w:name="_Toc476134644"/>
      <w:r w:rsidRPr="005206BA">
        <w:rPr>
          <w:rFonts w:asciiTheme="minorHAnsi" w:hAnsiTheme="minorHAnsi" w:cstheme="minorHAnsi"/>
        </w:rPr>
        <w:t>Modulation accuracy</w:t>
      </w:r>
      <w:bookmarkEnd w:id="82"/>
      <w:bookmarkEnd w:id="83"/>
      <w:bookmarkEnd w:id="84"/>
    </w:p>
    <w:p w:rsidR="005206BA" w:rsidRDefault="005206BA" w:rsidP="005206BA">
      <w:pPr>
        <w:rPr>
          <w:rFonts w:asciiTheme="minorHAnsi" w:hAnsiTheme="minorHAnsi" w:cstheme="minorHAnsi"/>
        </w:rPr>
      </w:pPr>
      <w:r w:rsidRPr="005206BA">
        <w:rPr>
          <w:rFonts w:asciiTheme="minorHAnsi" w:hAnsiTheme="minorHAnsi" w:cstheme="minorHAnsi"/>
        </w:rPr>
        <w:t>The Modulation accuracy test for GMSK shall be performed as specified in IEC 61993, 15.1.4.  The following test signals shall be used in addition to using GMSK:</w:t>
      </w:r>
    </w:p>
    <w:p w:rsidR="005C2D3C" w:rsidRPr="005206BA" w:rsidRDefault="005C2D3C" w:rsidP="005206BA">
      <w:pPr>
        <w:rPr>
          <w:rFonts w:asciiTheme="minorHAnsi" w:hAnsiTheme="minorHAnsi" w:cstheme="minorHAnsi"/>
        </w:rPr>
      </w:pP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6,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7,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_Ref442952728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4.4.2</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8,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_Ref442952729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4.4.3</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9,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_Ref442952730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4.4.4</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rPr>
          <w:rFonts w:asciiTheme="minorHAnsi" w:hAnsiTheme="minorHAnsi" w:cstheme="minorHAnsi"/>
          <w:highlight w:val="yellow"/>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An Error Vector Magnitude (EVM) measurement shall be used to verify the VDE modulation performance.  The required results are listed in</w:t>
      </w:r>
      <w:r w:rsidR="005C2D3C">
        <w:rPr>
          <w:rFonts w:asciiTheme="minorHAnsi" w:hAnsiTheme="minorHAnsi" w:cstheme="minorHAnsi"/>
        </w:rPr>
        <w:t xml:space="preserve"> Table 6</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3908"/>
        <w:gridCol w:w="5722"/>
      </w:tblGrid>
      <w:tr w:rsidR="005206BA" w:rsidRPr="005206BA" w:rsidTr="005C2D3C">
        <w:tc>
          <w:tcPr>
            <w:tcW w:w="3908" w:type="dxa"/>
          </w:tcPr>
          <w:p w:rsidR="005206BA" w:rsidRPr="005206BA" w:rsidRDefault="005206BA" w:rsidP="005206BA">
            <w:pPr>
              <w:rPr>
                <w:rFonts w:cstheme="minorHAnsi"/>
                <w:b/>
              </w:rPr>
            </w:pPr>
            <w:r w:rsidRPr="005206BA">
              <w:rPr>
                <w:rFonts w:cstheme="minorHAnsi"/>
                <w:b/>
              </w:rPr>
              <w:t>Test Signal</w:t>
            </w:r>
          </w:p>
        </w:tc>
        <w:tc>
          <w:tcPr>
            <w:tcW w:w="5722" w:type="dxa"/>
          </w:tcPr>
          <w:p w:rsidR="005206BA" w:rsidRPr="005206BA" w:rsidRDefault="005206BA" w:rsidP="005206BA">
            <w:pPr>
              <w:rPr>
                <w:rFonts w:cstheme="minorHAnsi"/>
                <w:b/>
              </w:rPr>
            </w:pPr>
            <w:r w:rsidRPr="005206BA">
              <w:rPr>
                <w:rFonts w:cstheme="minorHAnsi"/>
                <w:b/>
              </w:rPr>
              <w:t>Maximum EVM [%]</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6.</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7.</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8.</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9.</w:t>
            </w:r>
          </w:p>
        </w:tc>
        <w:tc>
          <w:tcPr>
            <w:tcW w:w="5722" w:type="dxa"/>
          </w:tcPr>
          <w:p w:rsidR="005206BA" w:rsidRPr="005206BA" w:rsidRDefault="005206BA" w:rsidP="005206BA">
            <w:pPr>
              <w:rPr>
                <w:rFonts w:cstheme="minorHAnsi"/>
              </w:rPr>
            </w:pPr>
            <w:r w:rsidRPr="005206BA">
              <w:rPr>
                <w:rFonts w:cstheme="minorHAnsi"/>
              </w:rPr>
              <w:t>5</w:t>
            </w:r>
          </w:p>
        </w:tc>
      </w:tr>
    </w:tbl>
    <w:p w:rsidR="005C2D3C" w:rsidRPr="005206BA" w:rsidRDefault="005C2D3C" w:rsidP="005C2D3C">
      <w:pPr>
        <w:pStyle w:val="Caption"/>
      </w:pPr>
      <w:bookmarkStart w:id="85" w:name="_Toc465672542"/>
      <w:r>
        <w:t xml:space="preserve">Table </w:t>
      </w:r>
      <w:fldSimple w:instr=" SEQ Table \* ARABIC ">
        <w:r w:rsidR="007044A5">
          <w:rPr>
            <w:noProof/>
          </w:rPr>
          <w:t>6</w:t>
        </w:r>
      </w:fldSimple>
      <w:r>
        <w:t xml:space="preserve"> - </w:t>
      </w:r>
      <w:r w:rsidRPr="00D35120">
        <w:t>Required VDE Modulation accuracy results</w:t>
      </w:r>
      <w:bookmarkEnd w:id="85"/>
    </w:p>
    <w:p w:rsidR="005206BA" w:rsidRPr="005206BA" w:rsidRDefault="005206BA" w:rsidP="005206BA">
      <w:pPr>
        <w:pStyle w:val="Heading3"/>
        <w:numPr>
          <w:ilvl w:val="2"/>
          <w:numId w:val="20"/>
        </w:numPr>
        <w:spacing w:before="40"/>
        <w:rPr>
          <w:rFonts w:asciiTheme="minorHAnsi" w:hAnsiTheme="minorHAnsi" w:cstheme="minorHAnsi"/>
        </w:rPr>
      </w:pPr>
      <w:bookmarkStart w:id="86" w:name="_Ref456343805"/>
      <w:bookmarkStart w:id="87" w:name="_Toc456425894"/>
      <w:bookmarkStart w:id="88" w:name="_Toc476134645"/>
      <w:r w:rsidRPr="005206BA">
        <w:rPr>
          <w:rFonts w:asciiTheme="minorHAnsi" w:hAnsiTheme="minorHAnsi" w:cstheme="minorHAnsi"/>
        </w:rPr>
        <w:t>Transmitter output power characteristics</w:t>
      </w:r>
      <w:bookmarkEnd w:id="86"/>
      <w:bookmarkEnd w:id="87"/>
      <w:bookmarkEnd w:id="88"/>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transmitter output power characteristics test for GMSK shall be performed as specified in IEC 61993, 15.1.5.  The additional VDE test signals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_Ref437957749 \n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10.1.3</w:t>
      </w:r>
      <w:r w:rsidRPr="005206BA">
        <w:rPr>
          <w:rFonts w:asciiTheme="minorHAnsi" w:hAnsiTheme="minorHAnsi" w:cstheme="minorHAnsi"/>
        </w:rPr>
        <w:fldChar w:fldCharType="end"/>
      </w:r>
      <w:r w:rsidRPr="005206BA">
        <w:rPr>
          <w:rFonts w:asciiTheme="minorHAnsi" w:hAnsiTheme="minorHAnsi" w:cstheme="minorHAnsi"/>
        </w:rPr>
        <w:t xml:space="preserve"> shall also be used.</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89" w:name="_Toc456425895"/>
      <w:bookmarkStart w:id="90" w:name="_Toc476134646"/>
      <w:r w:rsidRPr="005206BA">
        <w:rPr>
          <w:rFonts w:asciiTheme="minorHAnsi" w:hAnsiTheme="minorHAnsi" w:cstheme="minorHAnsi"/>
        </w:rPr>
        <w:t>TDMA receiver</w:t>
      </w:r>
      <w:bookmarkEnd w:id="89"/>
      <w:bookmarkEnd w:id="90"/>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receiver shall be tested as specified by IEC 61993, 15.2.  Additional testing is done for VDE (R-REC-M.2092).  </w:t>
      </w:r>
      <w:r w:rsidR="005C2D3C">
        <w:rPr>
          <w:rFonts w:asciiTheme="minorHAnsi" w:hAnsiTheme="minorHAnsi" w:cstheme="minorHAnsi"/>
        </w:rPr>
        <w:t xml:space="preserve">Table 7 </w:t>
      </w:r>
      <w:r w:rsidRPr="005206BA">
        <w:rPr>
          <w:rFonts w:asciiTheme="minorHAnsi" w:hAnsiTheme="minorHAnsi" w:cstheme="minorHAnsi"/>
        </w:rPr>
        <w:t xml:space="preserve">lists the receiver tests that are performed with the clause in the IEC 61993 document that applies to the test.  If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then the VDE Additions column in </w:t>
      </w:r>
      <w:r w:rsidR="000308EA">
        <w:rPr>
          <w:rFonts w:asciiTheme="minorHAnsi" w:hAnsiTheme="minorHAnsi" w:cstheme="minorHAnsi"/>
        </w:rPr>
        <w:t>Table 7</w:t>
      </w:r>
      <w:r w:rsidRPr="005206BA">
        <w:rPr>
          <w:rFonts w:asciiTheme="minorHAnsi" w:hAnsiTheme="minorHAnsi" w:cstheme="minorHAnsi"/>
        </w:rPr>
        <w:t xml:space="preserve"> specifies the section number in this document that describes the additions for the test.  If there is no deviation from the IEC 61993 requirement, then a dash is placed in the VDE Additions column.</w:t>
      </w:r>
    </w:p>
    <w:p w:rsidR="005206BA" w:rsidRPr="005206BA" w:rsidRDefault="005206BA" w:rsidP="005206BA">
      <w:pPr>
        <w:rPr>
          <w:rFonts w:asciiTheme="minorHAnsi" w:hAnsiTheme="minorHAnsi" w:cstheme="minorHAnsi"/>
        </w:rPr>
      </w:pPr>
    </w:p>
    <w:tbl>
      <w:tblPr>
        <w:tblStyle w:val="TableGrid"/>
        <w:tblW w:w="9630" w:type="dxa"/>
        <w:tblInd w:w="198" w:type="dxa"/>
        <w:tblLook w:val="04A0" w:firstRow="1" w:lastRow="0" w:firstColumn="1" w:lastColumn="0" w:noHBand="0" w:noVBand="1"/>
      </w:tblPr>
      <w:tblGrid>
        <w:gridCol w:w="5131"/>
        <w:gridCol w:w="1757"/>
        <w:gridCol w:w="2742"/>
      </w:tblGrid>
      <w:tr w:rsidR="005206BA" w:rsidRPr="005206BA" w:rsidTr="005C2D3C">
        <w:tc>
          <w:tcPr>
            <w:tcW w:w="5131" w:type="dxa"/>
          </w:tcPr>
          <w:p w:rsidR="005206BA" w:rsidRPr="005206BA" w:rsidRDefault="005206BA" w:rsidP="005206BA">
            <w:pPr>
              <w:rPr>
                <w:rFonts w:cstheme="minorHAnsi"/>
                <w:b/>
              </w:rPr>
            </w:pPr>
            <w:r w:rsidRPr="005206BA">
              <w:rPr>
                <w:rFonts w:cstheme="minorHAnsi"/>
                <w:b/>
              </w:rPr>
              <w:t>Test Description</w:t>
            </w:r>
          </w:p>
        </w:tc>
        <w:tc>
          <w:tcPr>
            <w:tcW w:w="1757"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5C2D3C">
        <w:trPr>
          <w:trHeight w:val="247"/>
        </w:trPr>
        <w:tc>
          <w:tcPr>
            <w:tcW w:w="5131" w:type="dxa"/>
          </w:tcPr>
          <w:p w:rsidR="005206BA" w:rsidRPr="005206BA" w:rsidRDefault="005206BA" w:rsidP="005206BA">
            <w:pPr>
              <w:rPr>
                <w:rFonts w:cstheme="minorHAnsi"/>
              </w:rPr>
            </w:pPr>
            <w:r w:rsidRPr="005206BA">
              <w:rPr>
                <w:rFonts w:cstheme="minorHAnsi"/>
              </w:rPr>
              <w:t>Sensitivity</w:t>
            </w:r>
          </w:p>
        </w:tc>
        <w:tc>
          <w:tcPr>
            <w:tcW w:w="1757" w:type="dxa"/>
          </w:tcPr>
          <w:p w:rsidR="005206BA" w:rsidRPr="005206BA" w:rsidRDefault="005206BA" w:rsidP="005206BA">
            <w:pPr>
              <w:rPr>
                <w:rFonts w:cstheme="minorHAnsi"/>
              </w:rPr>
            </w:pPr>
            <w:r w:rsidRPr="005206BA">
              <w:rPr>
                <w:rFonts w:cstheme="minorHAnsi"/>
              </w:rPr>
              <w:t>15.2.1</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_Ref437959734 \r \h  \* MERGEFORMAT </w:instrText>
            </w:r>
            <w:r w:rsidRPr="005206BA">
              <w:rPr>
                <w:rFonts w:cstheme="minorHAnsi"/>
              </w:rPr>
            </w:r>
            <w:r w:rsidRPr="005206BA">
              <w:rPr>
                <w:rFonts w:cstheme="minorHAnsi"/>
              </w:rPr>
              <w:fldChar w:fldCharType="separate"/>
            </w:r>
            <w:r w:rsidRPr="005206BA">
              <w:rPr>
                <w:rFonts w:cstheme="minorHAnsi"/>
              </w:rPr>
              <w:t>10.2.1</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Error behaviour at high input levels</w:t>
            </w:r>
          </w:p>
        </w:tc>
        <w:tc>
          <w:tcPr>
            <w:tcW w:w="1757" w:type="dxa"/>
          </w:tcPr>
          <w:p w:rsidR="005206BA" w:rsidRPr="005206BA" w:rsidRDefault="005206BA" w:rsidP="005206BA">
            <w:pPr>
              <w:rPr>
                <w:rFonts w:cstheme="minorHAnsi"/>
              </w:rPr>
            </w:pPr>
            <w:r w:rsidRPr="005206BA">
              <w:rPr>
                <w:rFonts w:cstheme="minorHAnsi"/>
              </w:rPr>
              <w:t>15.2.2</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_Ref438020750 \r \h  \* MERGEFORMAT </w:instrText>
            </w:r>
            <w:r w:rsidRPr="005206BA">
              <w:rPr>
                <w:rFonts w:cstheme="minorHAnsi"/>
              </w:rPr>
            </w:r>
            <w:r w:rsidRPr="005206BA">
              <w:rPr>
                <w:rFonts w:cstheme="minorHAnsi"/>
              </w:rPr>
              <w:fldChar w:fldCharType="separate"/>
            </w:r>
            <w:r w:rsidRPr="005206BA">
              <w:rPr>
                <w:rFonts w:cstheme="minorHAnsi"/>
              </w:rPr>
              <w:t>10.2.2</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Co-channel rejection</w:t>
            </w:r>
          </w:p>
        </w:tc>
        <w:tc>
          <w:tcPr>
            <w:tcW w:w="1757" w:type="dxa"/>
          </w:tcPr>
          <w:p w:rsidR="005206BA" w:rsidRPr="005206BA" w:rsidRDefault="005206BA" w:rsidP="005206BA">
            <w:pPr>
              <w:rPr>
                <w:rFonts w:cstheme="minorHAnsi"/>
              </w:rPr>
            </w:pPr>
            <w:r w:rsidRPr="005206BA">
              <w:rPr>
                <w:rFonts w:cstheme="minorHAnsi"/>
              </w:rPr>
              <w:t>15.2.3</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_Ref438022048 \r \h  \* MERGEFORMAT </w:instrText>
            </w:r>
            <w:r w:rsidRPr="005206BA">
              <w:rPr>
                <w:rFonts w:cstheme="minorHAnsi"/>
              </w:rPr>
            </w:r>
            <w:r w:rsidRPr="005206BA">
              <w:rPr>
                <w:rFonts w:cstheme="minorHAnsi"/>
              </w:rPr>
              <w:fldChar w:fldCharType="separate"/>
            </w:r>
            <w:r w:rsidRPr="005206BA">
              <w:rPr>
                <w:rFonts w:cstheme="minorHAnsi"/>
              </w:rPr>
              <w:t>10.2.3</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Adjacent channel selectivity</w:t>
            </w:r>
          </w:p>
        </w:tc>
        <w:tc>
          <w:tcPr>
            <w:tcW w:w="1757" w:type="dxa"/>
          </w:tcPr>
          <w:p w:rsidR="005206BA" w:rsidRPr="005206BA" w:rsidRDefault="005206BA" w:rsidP="005206BA">
            <w:pPr>
              <w:rPr>
                <w:rFonts w:cstheme="minorHAnsi"/>
              </w:rPr>
            </w:pPr>
            <w:r w:rsidRPr="005206BA">
              <w:rPr>
                <w:rFonts w:cstheme="minorHAnsi"/>
              </w:rPr>
              <w:t>15.2.4</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_Ref456345679 \n \h  \* MERGEFORMAT </w:instrText>
            </w:r>
            <w:r w:rsidRPr="005206BA">
              <w:rPr>
                <w:rFonts w:cstheme="minorHAnsi"/>
              </w:rPr>
            </w:r>
            <w:r w:rsidRPr="005206BA">
              <w:rPr>
                <w:rFonts w:cstheme="minorHAnsi"/>
              </w:rPr>
              <w:fldChar w:fldCharType="separate"/>
            </w:r>
            <w:r w:rsidRPr="005206BA">
              <w:rPr>
                <w:rFonts w:cstheme="minorHAnsi"/>
              </w:rPr>
              <w:t>10.2.4</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Spurious response rejection</w:t>
            </w:r>
          </w:p>
        </w:tc>
        <w:tc>
          <w:tcPr>
            <w:tcW w:w="1757" w:type="dxa"/>
          </w:tcPr>
          <w:p w:rsidR="005206BA" w:rsidRPr="005206BA" w:rsidRDefault="005206BA" w:rsidP="005206BA">
            <w:pPr>
              <w:rPr>
                <w:rFonts w:cstheme="minorHAnsi"/>
              </w:rPr>
            </w:pPr>
            <w:r w:rsidRPr="005206BA">
              <w:rPr>
                <w:rFonts w:cstheme="minorHAnsi"/>
              </w:rPr>
              <w:t>15.2.5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Intermodulation response rejection and blocking</w:t>
            </w:r>
          </w:p>
        </w:tc>
        <w:tc>
          <w:tcPr>
            <w:tcW w:w="1757" w:type="dxa"/>
          </w:tcPr>
          <w:p w:rsidR="005206BA" w:rsidRPr="005206BA" w:rsidRDefault="005206BA" w:rsidP="005206BA">
            <w:pPr>
              <w:rPr>
                <w:rFonts w:cstheme="minorHAnsi"/>
              </w:rPr>
            </w:pPr>
            <w:r w:rsidRPr="005206BA">
              <w:rPr>
                <w:rFonts w:cstheme="minorHAnsi"/>
              </w:rPr>
              <w:t>15.2.6</w:t>
            </w:r>
          </w:p>
        </w:tc>
        <w:tc>
          <w:tcPr>
            <w:tcW w:w="2742" w:type="dxa"/>
          </w:tcPr>
          <w:p w:rsidR="005206BA" w:rsidRPr="005206BA" w:rsidRDefault="005206BA" w:rsidP="005206BA">
            <w:pPr>
              <w:rPr>
                <w:rFonts w:cstheme="minorHAnsi"/>
              </w:rPr>
            </w:pPr>
            <w:r w:rsidRPr="005206BA">
              <w:rPr>
                <w:rFonts w:cstheme="minorHAnsi"/>
              </w:rPr>
              <w:t>50/100/150kHz options</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Transmit to receive switching time</w:t>
            </w:r>
            <w:r w:rsidRPr="005206BA">
              <w:rPr>
                <w:rStyle w:val="FootnoteReference"/>
                <w:rFonts w:cstheme="minorHAnsi"/>
              </w:rPr>
              <w:footnoteReference w:id="3"/>
            </w:r>
          </w:p>
        </w:tc>
        <w:tc>
          <w:tcPr>
            <w:tcW w:w="1757" w:type="dxa"/>
          </w:tcPr>
          <w:p w:rsidR="005206BA" w:rsidRPr="005206BA" w:rsidRDefault="005206BA" w:rsidP="005206BA">
            <w:pPr>
              <w:rPr>
                <w:rFonts w:cstheme="minorHAnsi"/>
              </w:rPr>
            </w:pPr>
            <w:r w:rsidRPr="005206BA">
              <w:rPr>
                <w:rFonts w:cstheme="minorHAnsi"/>
              </w:rPr>
              <w:t>15.2.7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Immunity to out-of-band energy</w:t>
            </w:r>
          </w:p>
        </w:tc>
        <w:tc>
          <w:tcPr>
            <w:tcW w:w="1757" w:type="dxa"/>
          </w:tcPr>
          <w:p w:rsidR="005206BA" w:rsidRPr="005206BA" w:rsidRDefault="005206BA" w:rsidP="005206BA">
            <w:pPr>
              <w:rPr>
                <w:rFonts w:cstheme="minorHAnsi"/>
              </w:rPr>
            </w:pPr>
            <w:r w:rsidRPr="005206BA">
              <w:rPr>
                <w:rFonts w:cstheme="minorHAnsi"/>
              </w:rPr>
              <w:t>15.2.8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Forward Error Correction</w:t>
            </w:r>
          </w:p>
        </w:tc>
        <w:tc>
          <w:tcPr>
            <w:tcW w:w="1757"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_Ref456345277 \n \h  \* MERGEFORMAT </w:instrText>
            </w:r>
            <w:r w:rsidRPr="005206BA">
              <w:rPr>
                <w:rFonts w:cstheme="minorHAnsi"/>
              </w:rPr>
            </w:r>
            <w:r w:rsidRPr="005206BA">
              <w:rPr>
                <w:rFonts w:cstheme="minorHAnsi"/>
              </w:rPr>
              <w:fldChar w:fldCharType="separate"/>
            </w:r>
            <w:r w:rsidRPr="005206BA">
              <w:rPr>
                <w:rFonts w:cstheme="minorHAnsi"/>
              </w:rPr>
              <w:t>10.2.4</w:t>
            </w:r>
            <w:r w:rsidRPr="005206BA">
              <w:rPr>
                <w:rFonts w:cstheme="minorHAnsi"/>
              </w:rPr>
              <w:fldChar w:fldCharType="end"/>
            </w:r>
          </w:p>
        </w:tc>
      </w:tr>
    </w:tbl>
    <w:p w:rsidR="005C2D3C" w:rsidRPr="005206BA" w:rsidRDefault="005C2D3C" w:rsidP="005C2D3C">
      <w:pPr>
        <w:pStyle w:val="Caption"/>
      </w:pPr>
      <w:bookmarkStart w:id="91" w:name="_Toc465672543"/>
      <w:r>
        <w:t xml:space="preserve">Table </w:t>
      </w:r>
      <w:fldSimple w:instr=" SEQ Table \* ARABIC ">
        <w:r w:rsidR="007044A5">
          <w:rPr>
            <w:noProof/>
          </w:rPr>
          <w:t>7</w:t>
        </w:r>
      </w:fldSimple>
      <w:r>
        <w:t xml:space="preserve"> - </w:t>
      </w:r>
      <w:r w:rsidRPr="00D00DC7">
        <w:t>Receiver tests for VDE Reference Design</w:t>
      </w:r>
      <w:bookmarkEnd w:id="91"/>
    </w:p>
    <w:p w:rsidR="005206BA" w:rsidRPr="005206BA" w:rsidRDefault="005206BA" w:rsidP="005206BA">
      <w:pPr>
        <w:pStyle w:val="Heading3"/>
        <w:numPr>
          <w:ilvl w:val="2"/>
          <w:numId w:val="20"/>
        </w:numPr>
        <w:spacing w:before="40"/>
        <w:rPr>
          <w:rFonts w:asciiTheme="minorHAnsi" w:hAnsiTheme="minorHAnsi" w:cstheme="minorHAnsi"/>
        </w:rPr>
      </w:pPr>
      <w:bookmarkStart w:id="92" w:name="_Ref437959734"/>
      <w:bookmarkStart w:id="93" w:name="_Toc456425896"/>
      <w:bookmarkStart w:id="94" w:name="_Toc476134647"/>
      <w:r w:rsidRPr="005206BA">
        <w:rPr>
          <w:rFonts w:asciiTheme="minorHAnsi" w:hAnsiTheme="minorHAnsi" w:cstheme="minorHAnsi"/>
        </w:rPr>
        <w:t>Sensitivity</w:t>
      </w:r>
      <w:bookmarkEnd w:id="92"/>
      <w:bookmarkEnd w:id="93"/>
      <w:bookmarkEnd w:id="94"/>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15.2.1.2 with the additional signa</w:t>
      </w:r>
      <w:r w:rsidR="005C2D3C">
        <w:rPr>
          <w:rFonts w:asciiTheme="minorHAnsi" w:hAnsiTheme="minorHAnsi" w:cstheme="minorHAnsi"/>
        </w:rPr>
        <w:t>ls and properties specified in T</w:t>
      </w:r>
      <w:r w:rsidRPr="005206BA">
        <w:rPr>
          <w:rFonts w:asciiTheme="minorHAnsi" w:hAnsiTheme="minorHAnsi" w:cstheme="minorHAnsi"/>
        </w:rPr>
        <w:t xml:space="preserve">able </w:t>
      </w:r>
      <w:r w:rsidR="005C2D3C">
        <w:rPr>
          <w:rFonts w:asciiTheme="minorHAnsi" w:hAnsiTheme="minorHAnsi" w:cstheme="minorHAnsi"/>
        </w:rPr>
        <w:t>8.</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1260"/>
        <w:gridCol w:w="2070"/>
        <w:gridCol w:w="720"/>
        <w:gridCol w:w="1860"/>
        <w:gridCol w:w="1860"/>
        <w:gridCol w:w="1860"/>
      </w:tblGrid>
      <w:tr w:rsidR="005206BA" w:rsidRPr="005206BA" w:rsidTr="005C2D3C">
        <w:trPr>
          <w:trHeight w:val="261"/>
        </w:trPr>
        <w:tc>
          <w:tcPr>
            <w:tcW w:w="1260" w:type="dxa"/>
          </w:tcPr>
          <w:p w:rsidR="005206BA" w:rsidRPr="005206BA" w:rsidRDefault="005206BA" w:rsidP="005206BA">
            <w:pPr>
              <w:rPr>
                <w:rFonts w:cstheme="minorHAnsi"/>
                <w:b/>
              </w:rPr>
            </w:pPr>
            <w:r w:rsidRPr="005206BA">
              <w:rPr>
                <w:rFonts w:cstheme="minorHAnsi"/>
                <w:b/>
              </w:rPr>
              <w:t>Test Signal</w:t>
            </w:r>
          </w:p>
        </w:tc>
        <w:tc>
          <w:tcPr>
            <w:tcW w:w="2070" w:type="dxa"/>
          </w:tcPr>
          <w:p w:rsidR="005206BA" w:rsidRPr="005206BA" w:rsidRDefault="005206BA" w:rsidP="005206BA">
            <w:pPr>
              <w:rPr>
                <w:rFonts w:cstheme="minorHAnsi"/>
                <w:b/>
              </w:rPr>
            </w:pPr>
            <w:r w:rsidRPr="005206BA">
              <w:rPr>
                <w:rFonts w:cstheme="minorHAnsi"/>
                <w:b/>
              </w:rPr>
              <w:t>Channel</w:t>
            </w:r>
          </w:p>
        </w:tc>
        <w:tc>
          <w:tcPr>
            <w:tcW w:w="720" w:type="dxa"/>
          </w:tcPr>
          <w:p w:rsidR="005206BA" w:rsidRPr="005206BA" w:rsidRDefault="005206BA" w:rsidP="005206BA">
            <w:pPr>
              <w:rPr>
                <w:rFonts w:cstheme="minorHAnsi"/>
                <w:b/>
              </w:rPr>
            </w:pPr>
            <w:r w:rsidRPr="005206BA">
              <w:rPr>
                <w:rFonts w:cstheme="minorHAnsi"/>
                <w:b/>
              </w:rPr>
              <w:t>BW</w:t>
            </w:r>
          </w:p>
        </w:tc>
        <w:tc>
          <w:tcPr>
            <w:tcW w:w="1860" w:type="dxa"/>
          </w:tcPr>
          <w:p w:rsidR="005206BA" w:rsidRPr="005206BA" w:rsidRDefault="005206BA" w:rsidP="005206BA">
            <w:pPr>
              <w:rPr>
                <w:rFonts w:cstheme="minorHAnsi"/>
                <w:b/>
              </w:rPr>
            </w:pPr>
            <w:r w:rsidRPr="005206BA">
              <w:rPr>
                <w:rFonts w:cstheme="minorHAnsi"/>
                <w:b/>
              </w:rPr>
              <w:t>Level [dBm]</w:t>
            </w:r>
          </w:p>
        </w:tc>
        <w:tc>
          <w:tcPr>
            <w:tcW w:w="1860" w:type="dxa"/>
          </w:tcPr>
          <w:p w:rsidR="005206BA" w:rsidRPr="005206BA" w:rsidRDefault="005206BA" w:rsidP="005206BA">
            <w:pPr>
              <w:rPr>
                <w:rFonts w:cstheme="minorHAnsi"/>
                <w:b/>
              </w:rPr>
            </w:pPr>
            <w:r w:rsidRPr="005206BA">
              <w:rPr>
                <w:rFonts w:cstheme="minorHAnsi"/>
                <w:b/>
              </w:rPr>
              <w:t>Conditions</w:t>
            </w:r>
          </w:p>
        </w:tc>
        <w:tc>
          <w:tcPr>
            <w:tcW w:w="1860" w:type="dxa"/>
          </w:tcPr>
          <w:p w:rsidR="005206BA" w:rsidRPr="005206BA" w:rsidRDefault="005206BA" w:rsidP="005206BA">
            <w:pPr>
              <w:rPr>
                <w:rFonts w:cstheme="minorHAnsi"/>
                <w:b/>
              </w:rPr>
            </w:pPr>
            <w:r w:rsidRPr="005206BA">
              <w:rPr>
                <w:rFonts w:cstheme="minorHAnsi"/>
                <w:b/>
              </w:rPr>
              <w:t>Max PER [%]</w:t>
            </w: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6</w:t>
            </w:r>
          </w:p>
        </w:tc>
        <w:tc>
          <w:tcPr>
            <w:tcW w:w="2070" w:type="dxa"/>
            <w:vMerge w:val="restart"/>
          </w:tcPr>
          <w:p w:rsidR="005206BA" w:rsidRPr="005206BA" w:rsidRDefault="005206BA" w:rsidP="005206BA">
            <w:pPr>
              <w:rPr>
                <w:rFonts w:cstheme="minorHAnsi"/>
              </w:rPr>
            </w:pPr>
            <w:r w:rsidRPr="005206BA">
              <w:rPr>
                <w:rFonts w:cstheme="minorHAnsi"/>
              </w:rPr>
              <w:t xml:space="preserve">2027 and 2028 </w:t>
            </w:r>
          </w:p>
        </w:tc>
        <w:tc>
          <w:tcPr>
            <w:tcW w:w="720" w:type="dxa"/>
            <w:vMerge w:val="restart"/>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-107</w:t>
            </w:r>
          </w:p>
        </w:tc>
        <w:tc>
          <w:tcPr>
            <w:tcW w:w="1860" w:type="dxa"/>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vMerge/>
          </w:tcPr>
          <w:p w:rsidR="005206BA" w:rsidRPr="005206BA" w:rsidRDefault="005206BA" w:rsidP="005206BA">
            <w:pPr>
              <w:rPr>
                <w:rFonts w:cstheme="minorHAnsi"/>
              </w:rPr>
            </w:pPr>
          </w:p>
        </w:tc>
        <w:tc>
          <w:tcPr>
            <w:tcW w:w="720" w:type="dxa"/>
            <w:vMerge/>
          </w:tcPr>
          <w:p w:rsidR="005206BA" w:rsidRPr="005206BA" w:rsidRDefault="005206BA" w:rsidP="005206BA">
            <w:pPr>
              <w:rPr>
                <w:rFonts w:cstheme="minorHAnsi"/>
              </w:rPr>
            </w:pPr>
          </w:p>
        </w:tc>
        <w:tc>
          <w:tcPr>
            <w:tcW w:w="1860" w:type="dxa"/>
          </w:tcPr>
          <w:p w:rsidR="005206BA" w:rsidRPr="005206BA" w:rsidRDefault="005206BA" w:rsidP="005206BA">
            <w:pPr>
              <w:rPr>
                <w:rFonts w:cstheme="minorHAnsi"/>
              </w:rPr>
            </w:pPr>
            <w:r w:rsidRPr="005206BA">
              <w:rPr>
                <w:rFonts w:cstheme="minorHAnsi"/>
              </w:rPr>
              <w:t>-101</w:t>
            </w:r>
          </w:p>
        </w:tc>
        <w:tc>
          <w:tcPr>
            <w:tcW w:w="1860" w:type="dxa"/>
          </w:tcPr>
          <w:p w:rsidR="005206BA" w:rsidRPr="005206BA" w:rsidRDefault="005206BA" w:rsidP="005206BA">
            <w:pPr>
              <w:rPr>
                <w:rFonts w:cstheme="minorHAnsi"/>
              </w:rPr>
            </w:pPr>
            <w:r w:rsidRPr="005206BA">
              <w:rPr>
                <w:rFonts w:cstheme="minorHAnsi"/>
              </w:rPr>
              <w:t>Extreme</w:t>
            </w:r>
          </w:p>
        </w:tc>
        <w:tc>
          <w:tcPr>
            <w:tcW w:w="1860" w:type="dxa"/>
            <w:vMerge/>
          </w:tcPr>
          <w:p w:rsidR="005206BA" w:rsidRPr="005206BA" w:rsidRDefault="005206BA" w:rsidP="005206BA">
            <w:pPr>
              <w:rPr>
                <w:rFonts w:cstheme="minorHAnsi"/>
              </w:rPr>
            </w:pP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7</w:t>
            </w:r>
          </w:p>
        </w:tc>
        <w:tc>
          <w:tcPr>
            <w:tcW w:w="2070" w:type="dxa"/>
          </w:tcPr>
          <w:p w:rsidR="005206BA" w:rsidRPr="005206BA" w:rsidRDefault="005206BA" w:rsidP="005206BA">
            <w:pPr>
              <w:rPr>
                <w:rFonts w:cstheme="minorHAnsi"/>
              </w:rPr>
            </w:pPr>
            <w:r w:rsidRPr="005206BA">
              <w:rPr>
                <w:rFonts w:cstheme="minorHAnsi"/>
              </w:rPr>
              <w:t>1024 and 2024</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-110</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-107</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484"/>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-104</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8</w:t>
            </w:r>
          </w:p>
        </w:tc>
        <w:tc>
          <w:tcPr>
            <w:tcW w:w="2070" w:type="dxa"/>
          </w:tcPr>
          <w:p w:rsidR="005206BA" w:rsidRPr="005206BA" w:rsidRDefault="005206BA" w:rsidP="005206BA">
            <w:pPr>
              <w:rPr>
                <w:rFonts w:cstheme="minorHAnsi"/>
              </w:rPr>
            </w:pPr>
            <w:r w:rsidRPr="005206BA">
              <w:rPr>
                <w:rFonts w:cstheme="minorHAnsi"/>
              </w:rPr>
              <w:t>1084 and 2084</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-104</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-101</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-98</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219"/>
        </w:trPr>
        <w:tc>
          <w:tcPr>
            <w:tcW w:w="1260" w:type="dxa"/>
            <w:vMerge w:val="restart"/>
          </w:tcPr>
          <w:p w:rsidR="005206BA" w:rsidRPr="005206BA" w:rsidRDefault="005206BA" w:rsidP="005206BA">
            <w:pPr>
              <w:rPr>
                <w:rFonts w:cstheme="minorHAnsi"/>
              </w:rPr>
            </w:pPr>
            <w:r w:rsidRPr="005206BA">
              <w:rPr>
                <w:rFonts w:cstheme="minorHAnsi"/>
              </w:rPr>
              <w:t>9</w:t>
            </w:r>
          </w:p>
        </w:tc>
        <w:tc>
          <w:tcPr>
            <w:tcW w:w="2070" w:type="dxa"/>
          </w:tcPr>
          <w:p w:rsidR="005206BA" w:rsidRPr="005206BA" w:rsidRDefault="005206BA" w:rsidP="005206BA">
            <w:pPr>
              <w:rPr>
                <w:rFonts w:cstheme="minorHAnsi"/>
              </w:rPr>
            </w:pPr>
            <w:r w:rsidRPr="005206BA">
              <w:rPr>
                <w:rFonts w:cstheme="minorHAnsi"/>
              </w:rPr>
              <w:t>1085 and 2085</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-102</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rPr>
          <w:trHeight w:val="219"/>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-99</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219"/>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-96</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bl>
    <w:p w:rsidR="005206BA" w:rsidRDefault="005C2D3C" w:rsidP="005C2D3C">
      <w:pPr>
        <w:pStyle w:val="Caption"/>
      </w:pPr>
      <w:bookmarkStart w:id="95" w:name="_Toc465672544"/>
      <w:r>
        <w:t xml:space="preserve">Table </w:t>
      </w:r>
      <w:fldSimple w:instr=" SEQ Table \* ARABIC ">
        <w:r w:rsidR="007044A5">
          <w:rPr>
            <w:noProof/>
          </w:rPr>
          <w:t>8</w:t>
        </w:r>
      </w:fldSimple>
      <w:r>
        <w:t xml:space="preserve"> - </w:t>
      </w:r>
      <w:r w:rsidRPr="007579E4">
        <w:t>Parameters used for VDE sensitivity tests</w:t>
      </w:r>
      <w:bookmarkEnd w:id="95"/>
    </w:p>
    <w:p w:rsidR="001550EE" w:rsidRDefault="001550EE">
      <w:r>
        <w:br w:type="page"/>
      </w:r>
    </w:p>
    <w:p w:rsidR="005206BA" w:rsidRPr="005206BA" w:rsidRDefault="005206BA" w:rsidP="005206BA">
      <w:pPr>
        <w:pStyle w:val="Heading3"/>
        <w:numPr>
          <w:ilvl w:val="2"/>
          <w:numId w:val="20"/>
        </w:numPr>
        <w:spacing w:before="40"/>
        <w:rPr>
          <w:rFonts w:asciiTheme="minorHAnsi" w:hAnsiTheme="minorHAnsi" w:cstheme="minorHAnsi"/>
        </w:rPr>
      </w:pPr>
      <w:bookmarkStart w:id="96" w:name="_Ref438020750"/>
      <w:bookmarkStart w:id="97" w:name="_Toc456425897"/>
      <w:bookmarkStart w:id="98" w:name="_Toc476134648"/>
      <w:r w:rsidRPr="005206BA">
        <w:rPr>
          <w:rFonts w:asciiTheme="minorHAnsi" w:hAnsiTheme="minorHAnsi" w:cstheme="minorHAnsi"/>
        </w:rPr>
        <w:lastRenderedPageBreak/>
        <w:t>Error behaviour at high input levels</w:t>
      </w:r>
      <w:bookmarkEnd w:id="96"/>
      <w:bookmarkEnd w:id="97"/>
      <w:bookmarkEnd w:id="98"/>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15.2.2.2 with the additional signa</w:t>
      </w:r>
      <w:r w:rsidR="00F674C3">
        <w:rPr>
          <w:rFonts w:asciiTheme="minorHAnsi" w:hAnsiTheme="minorHAnsi" w:cstheme="minorHAnsi"/>
        </w:rPr>
        <w:t>ls and properties specified in T</w:t>
      </w:r>
      <w:r w:rsidRPr="005206BA">
        <w:rPr>
          <w:rFonts w:asciiTheme="minorHAnsi" w:hAnsiTheme="minorHAnsi" w:cstheme="minorHAnsi"/>
        </w:rPr>
        <w:t>able</w:t>
      </w:r>
      <w:r w:rsidR="00F674C3">
        <w:rPr>
          <w:rFonts w:asciiTheme="minorHAnsi" w:hAnsiTheme="minorHAnsi" w:cstheme="minorHAnsi"/>
        </w:rPr>
        <w:t xml:space="preserve"> 9</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1232"/>
        <w:gridCol w:w="2096"/>
        <w:gridCol w:w="722"/>
        <w:gridCol w:w="1860"/>
        <w:gridCol w:w="1860"/>
        <w:gridCol w:w="1860"/>
      </w:tblGrid>
      <w:tr w:rsidR="004B091C" w:rsidRPr="005206BA" w:rsidTr="005C2D3C">
        <w:trPr>
          <w:trHeight w:val="261"/>
        </w:trPr>
        <w:tc>
          <w:tcPr>
            <w:tcW w:w="1232" w:type="dxa"/>
          </w:tcPr>
          <w:p w:rsidR="005206BA" w:rsidRPr="005206BA" w:rsidRDefault="005206BA" w:rsidP="005206BA">
            <w:pPr>
              <w:rPr>
                <w:rFonts w:cstheme="minorHAnsi"/>
                <w:b/>
              </w:rPr>
            </w:pPr>
            <w:r w:rsidRPr="005206BA">
              <w:rPr>
                <w:rFonts w:cstheme="minorHAnsi"/>
                <w:b/>
              </w:rPr>
              <w:t>Test Signal</w:t>
            </w:r>
          </w:p>
        </w:tc>
        <w:tc>
          <w:tcPr>
            <w:tcW w:w="2096" w:type="dxa"/>
          </w:tcPr>
          <w:p w:rsidR="005206BA" w:rsidRPr="005206BA" w:rsidRDefault="005206BA" w:rsidP="005206BA">
            <w:pPr>
              <w:rPr>
                <w:rFonts w:cstheme="minorHAnsi"/>
                <w:b/>
              </w:rPr>
            </w:pPr>
            <w:r w:rsidRPr="005206BA">
              <w:rPr>
                <w:rFonts w:cstheme="minorHAnsi"/>
                <w:b/>
              </w:rPr>
              <w:t>Channel</w:t>
            </w:r>
          </w:p>
        </w:tc>
        <w:tc>
          <w:tcPr>
            <w:tcW w:w="722" w:type="dxa"/>
          </w:tcPr>
          <w:p w:rsidR="005206BA" w:rsidRPr="005206BA" w:rsidRDefault="005206BA" w:rsidP="005206BA">
            <w:pPr>
              <w:rPr>
                <w:rFonts w:cstheme="minorHAnsi"/>
                <w:b/>
              </w:rPr>
            </w:pPr>
            <w:r w:rsidRPr="005206BA">
              <w:rPr>
                <w:rFonts w:cstheme="minorHAnsi"/>
                <w:b/>
              </w:rPr>
              <w:t>BW</w:t>
            </w:r>
          </w:p>
        </w:tc>
        <w:tc>
          <w:tcPr>
            <w:tcW w:w="1860" w:type="dxa"/>
          </w:tcPr>
          <w:p w:rsidR="005206BA" w:rsidRPr="005206BA" w:rsidRDefault="005206BA" w:rsidP="005206BA">
            <w:pPr>
              <w:rPr>
                <w:rFonts w:cstheme="minorHAnsi"/>
                <w:b/>
              </w:rPr>
            </w:pPr>
            <w:r w:rsidRPr="005206BA">
              <w:rPr>
                <w:rFonts w:cstheme="minorHAnsi"/>
                <w:b/>
              </w:rPr>
              <w:t>Level [dBm]</w:t>
            </w:r>
          </w:p>
        </w:tc>
        <w:tc>
          <w:tcPr>
            <w:tcW w:w="1860" w:type="dxa"/>
          </w:tcPr>
          <w:p w:rsidR="005206BA" w:rsidRPr="005206BA" w:rsidRDefault="005206BA" w:rsidP="005206BA">
            <w:pPr>
              <w:rPr>
                <w:rFonts w:cstheme="minorHAnsi"/>
                <w:b/>
              </w:rPr>
            </w:pPr>
            <w:r w:rsidRPr="005206BA">
              <w:rPr>
                <w:rFonts w:cstheme="minorHAnsi"/>
                <w:b/>
              </w:rPr>
              <w:t>Conditions</w:t>
            </w:r>
          </w:p>
        </w:tc>
        <w:tc>
          <w:tcPr>
            <w:tcW w:w="1860" w:type="dxa"/>
          </w:tcPr>
          <w:p w:rsidR="005206BA" w:rsidRPr="005206BA" w:rsidRDefault="005206BA" w:rsidP="005206BA">
            <w:pPr>
              <w:rPr>
                <w:rFonts w:cstheme="minorHAnsi"/>
                <w:b/>
              </w:rPr>
            </w:pPr>
            <w:r w:rsidRPr="005206BA">
              <w:rPr>
                <w:rFonts w:cstheme="minorHAnsi"/>
                <w:b/>
              </w:rPr>
              <w:t>Max PER [%]</w:t>
            </w: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6</w:t>
            </w:r>
            <w:r w:rsidRPr="005206BA">
              <w:rPr>
                <w:rStyle w:val="FootnoteReference"/>
                <w:rFonts w:cstheme="minorHAnsi"/>
              </w:rPr>
              <w:footnoteReference w:id="4"/>
            </w:r>
          </w:p>
        </w:tc>
        <w:tc>
          <w:tcPr>
            <w:tcW w:w="2096" w:type="dxa"/>
            <w:vMerge w:val="restart"/>
          </w:tcPr>
          <w:p w:rsidR="005206BA" w:rsidRPr="005206BA" w:rsidRDefault="005206BA" w:rsidP="005206BA">
            <w:pPr>
              <w:rPr>
                <w:rFonts w:cstheme="minorHAnsi"/>
              </w:rPr>
            </w:pPr>
            <w:r w:rsidRPr="005206BA">
              <w:rPr>
                <w:rFonts w:cstheme="minorHAnsi"/>
              </w:rPr>
              <w:t>2027 and 2028</w:t>
            </w:r>
          </w:p>
        </w:tc>
        <w:tc>
          <w:tcPr>
            <w:tcW w:w="722" w:type="dxa"/>
            <w:vMerge w:val="restart"/>
          </w:tcPr>
          <w:p w:rsidR="005206BA" w:rsidRPr="005206BA" w:rsidRDefault="005206BA" w:rsidP="005206BA">
            <w:pPr>
              <w:rPr>
                <w:rFonts w:cstheme="minorHAnsi"/>
              </w:rPr>
            </w:pPr>
            <w:r w:rsidRPr="005206BA">
              <w:rPr>
                <w:rFonts w:cstheme="minorHAnsi"/>
              </w:rPr>
              <w:t>25</w:t>
            </w:r>
          </w:p>
        </w:tc>
        <w:tc>
          <w:tcPr>
            <w:tcW w:w="1860" w:type="dxa"/>
            <w:vMerge w:val="restart"/>
          </w:tcPr>
          <w:p w:rsidR="005206BA" w:rsidRPr="005206BA" w:rsidRDefault="005206BA" w:rsidP="005206BA">
            <w:pPr>
              <w:rPr>
                <w:rFonts w:cstheme="minorHAnsi"/>
              </w:rPr>
            </w:pPr>
            <w:r w:rsidRPr="005206BA">
              <w:rPr>
                <w:rFonts w:cstheme="minorHAnsi"/>
              </w:rPr>
              <w:t>-7, -77</w:t>
            </w:r>
          </w:p>
        </w:tc>
        <w:tc>
          <w:tcPr>
            <w:tcW w:w="1860" w:type="dxa"/>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vMerge/>
          </w:tcPr>
          <w:p w:rsidR="005206BA" w:rsidRPr="005206BA" w:rsidRDefault="005206BA" w:rsidP="005206BA">
            <w:pPr>
              <w:rPr>
                <w:rFonts w:cstheme="minorHAnsi"/>
              </w:rPr>
            </w:pPr>
          </w:p>
        </w:tc>
        <w:tc>
          <w:tcPr>
            <w:tcW w:w="722"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tcPr>
          <w:p w:rsidR="005206BA" w:rsidRPr="005206BA" w:rsidRDefault="005206BA" w:rsidP="005206BA">
            <w:pPr>
              <w:rPr>
                <w:rFonts w:cstheme="minorHAnsi"/>
              </w:rPr>
            </w:pPr>
            <w:r w:rsidRPr="005206BA">
              <w:rPr>
                <w:rFonts w:cstheme="minorHAnsi"/>
              </w:rPr>
              <w:t>Extreme</w:t>
            </w:r>
          </w:p>
        </w:tc>
        <w:tc>
          <w:tcPr>
            <w:tcW w:w="1860" w:type="dxa"/>
            <w:vMerge/>
          </w:tcPr>
          <w:p w:rsidR="005206BA" w:rsidRPr="005206BA" w:rsidRDefault="005206BA" w:rsidP="005206BA">
            <w:pPr>
              <w:rPr>
                <w:rFonts w:cstheme="minorHAnsi"/>
              </w:rPr>
            </w:pP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7</w:t>
            </w:r>
            <w:r w:rsidRPr="005206BA">
              <w:rPr>
                <w:rStyle w:val="FootnoteReference"/>
                <w:rFonts w:cstheme="minorHAnsi"/>
              </w:rPr>
              <w:footnoteReference w:id="5"/>
            </w:r>
          </w:p>
        </w:tc>
        <w:tc>
          <w:tcPr>
            <w:tcW w:w="2096" w:type="dxa"/>
          </w:tcPr>
          <w:p w:rsidR="005206BA" w:rsidRPr="005206BA" w:rsidRDefault="005206BA" w:rsidP="005206BA">
            <w:pPr>
              <w:rPr>
                <w:rFonts w:cstheme="minorHAnsi"/>
              </w:rPr>
            </w:pPr>
            <w:r w:rsidRPr="005206BA">
              <w:rPr>
                <w:rFonts w:cstheme="minorHAnsi"/>
              </w:rPr>
              <w:t>1024, 2024</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484"/>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8</w:t>
            </w:r>
            <w:r w:rsidRPr="005206BA">
              <w:rPr>
                <w:rStyle w:val="FootnoteReference"/>
                <w:rFonts w:cstheme="minorHAnsi"/>
              </w:rPr>
              <w:footnoteReference w:id="6"/>
            </w:r>
          </w:p>
        </w:tc>
        <w:tc>
          <w:tcPr>
            <w:tcW w:w="2096" w:type="dxa"/>
          </w:tcPr>
          <w:p w:rsidR="005206BA" w:rsidRPr="005206BA" w:rsidRDefault="005206BA" w:rsidP="005206BA">
            <w:pPr>
              <w:rPr>
                <w:rFonts w:cstheme="minorHAnsi"/>
              </w:rPr>
            </w:pPr>
            <w:r w:rsidRPr="005206BA">
              <w:rPr>
                <w:rFonts w:cstheme="minorHAnsi"/>
              </w:rPr>
              <w:t>1084, 2084</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219"/>
        </w:trPr>
        <w:tc>
          <w:tcPr>
            <w:tcW w:w="1232" w:type="dxa"/>
            <w:vMerge w:val="restart"/>
          </w:tcPr>
          <w:p w:rsidR="005206BA" w:rsidRPr="005206BA" w:rsidRDefault="005206BA" w:rsidP="005206BA">
            <w:pPr>
              <w:rPr>
                <w:rFonts w:cstheme="minorHAnsi"/>
              </w:rPr>
            </w:pPr>
            <w:r w:rsidRPr="005206BA">
              <w:rPr>
                <w:rFonts w:cstheme="minorHAnsi"/>
              </w:rPr>
              <w:t>9</w:t>
            </w:r>
            <w:r w:rsidRPr="005206BA">
              <w:rPr>
                <w:rStyle w:val="FootnoteReference"/>
                <w:rFonts w:cstheme="minorHAnsi"/>
              </w:rPr>
              <w:footnoteReference w:id="7"/>
            </w:r>
          </w:p>
        </w:tc>
        <w:tc>
          <w:tcPr>
            <w:tcW w:w="2096" w:type="dxa"/>
          </w:tcPr>
          <w:p w:rsidR="005206BA" w:rsidRPr="005206BA" w:rsidRDefault="005206BA" w:rsidP="005206BA">
            <w:pPr>
              <w:rPr>
                <w:rFonts w:cstheme="minorHAnsi"/>
              </w:rPr>
            </w:pPr>
            <w:r w:rsidRPr="005206BA">
              <w:rPr>
                <w:rFonts w:cstheme="minorHAnsi"/>
              </w:rPr>
              <w:t>1085, 2085</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rPr>
          <w:trHeight w:val="219"/>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219"/>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bl>
    <w:p w:rsidR="005206BA" w:rsidRPr="005206BA" w:rsidRDefault="00F674C3" w:rsidP="00F674C3">
      <w:pPr>
        <w:pStyle w:val="Caption"/>
        <w:rPr>
          <w:rFonts w:cstheme="minorHAnsi"/>
        </w:rPr>
      </w:pPr>
      <w:bookmarkStart w:id="99" w:name="_Toc465672545"/>
      <w:r>
        <w:t xml:space="preserve">Table </w:t>
      </w:r>
      <w:fldSimple w:instr=" SEQ Table \* ARABIC ">
        <w:r w:rsidR="007044A5">
          <w:rPr>
            <w:noProof/>
          </w:rPr>
          <w:t>9</w:t>
        </w:r>
      </w:fldSimple>
      <w:r>
        <w:t xml:space="preserve"> - </w:t>
      </w:r>
      <w:r w:rsidRPr="00742EC8">
        <w:t>Parameters used for VDE high input level tests</w:t>
      </w:r>
      <w:bookmarkEnd w:id="99"/>
    </w:p>
    <w:p w:rsidR="005206BA" w:rsidRPr="005206BA" w:rsidRDefault="005206BA" w:rsidP="005206BA">
      <w:pPr>
        <w:pStyle w:val="Heading3"/>
        <w:numPr>
          <w:ilvl w:val="2"/>
          <w:numId w:val="20"/>
        </w:numPr>
        <w:spacing w:before="40"/>
        <w:rPr>
          <w:rFonts w:asciiTheme="minorHAnsi" w:hAnsiTheme="minorHAnsi" w:cstheme="minorHAnsi"/>
        </w:rPr>
      </w:pPr>
      <w:bookmarkStart w:id="100" w:name="_Ref438022048"/>
      <w:bookmarkStart w:id="101" w:name="_Toc456425898"/>
      <w:bookmarkStart w:id="102" w:name="_Toc476134649"/>
      <w:r w:rsidRPr="005206BA">
        <w:rPr>
          <w:rFonts w:asciiTheme="minorHAnsi" w:hAnsiTheme="minorHAnsi" w:cstheme="minorHAnsi"/>
        </w:rPr>
        <w:t>Co-channel rejection</w:t>
      </w:r>
      <w:bookmarkEnd w:id="100"/>
      <w:bookmarkEnd w:id="101"/>
      <w:bookmarkEnd w:id="102"/>
    </w:p>
    <w:p w:rsidR="000308E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15.2.3.2 with additional combinations of signals used by </w:t>
      </w:r>
      <w:r w:rsidR="00F674C3">
        <w:rPr>
          <w:rFonts w:asciiTheme="minorHAnsi" w:hAnsiTheme="minorHAnsi" w:cstheme="minorHAnsi"/>
        </w:rPr>
        <w:t>generator A and B specified by T</w:t>
      </w:r>
      <w:r w:rsidRPr="005206BA">
        <w:rPr>
          <w:rFonts w:asciiTheme="minorHAnsi" w:hAnsiTheme="minorHAnsi" w:cstheme="minorHAnsi"/>
        </w:rPr>
        <w:t>able</w:t>
      </w:r>
      <w:r w:rsidR="00F674C3">
        <w:rPr>
          <w:rFonts w:asciiTheme="minorHAnsi" w:hAnsiTheme="minorHAnsi" w:cstheme="minorHAnsi"/>
        </w:rPr>
        <w:t xml:space="preserve"> 10.</w:t>
      </w:r>
      <w:r w:rsidRPr="005206BA">
        <w:rPr>
          <w:rFonts w:asciiTheme="minorHAnsi" w:hAnsiTheme="minorHAnsi" w:cstheme="minorHAnsi"/>
        </w:rPr>
        <w:t xml:space="preserve">  </w:t>
      </w:r>
    </w:p>
    <w:p w:rsidR="000308EA" w:rsidRDefault="000308EA" w:rsidP="005206BA">
      <w:pPr>
        <w:rPr>
          <w:rFonts w:asciiTheme="minorHAnsi" w:hAnsiTheme="minorHAnsi" w:cstheme="minorHAnsi"/>
        </w:rPr>
      </w:pPr>
    </w:p>
    <w:p w:rsidR="005206BA" w:rsidRPr="000308EA" w:rsidRDefault="005206BA" w:rsidP="005206BA">
      <w:pPr>
        <w:rPr>
          <w:rFonts w:asciiTheme="minorHAnsi" w:hAnsiTheme="minorHAnsi" w:cstheme="minorHAnsi"/>
          <w:i/>
        </w:rPr>
      </w:pPr>
      <w:r w:rsidRPr="000308EA">
        <w:rPr>
          <w:rFonts w:asciiTheme="minorHAnsi" w:hAnsiTheme="minorHAnsi" w:cstheme="minorHAnsi"/>
          <w:i/>
        </w:rPr>
        <w:t>Note:  The use of signal 6 and 6b is to indicate that the two signals use the same modulation scheme, but the data is not correlated.</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4528"/>
        <w:gridCol w:w="5102"/>
      </w:tblGrid>
      <w:tr w:rsidR="005206BA" w:rsidRPr="005206BA" w:rsidTr="00F674C3">
        <w:tc>
          <w:tcPr>
            <w:tcW w:w="4528" w:type="dxa"/>
          </w:tcPr>
          <w:p w:rsidR="005206BA" w:rsidRPr="005206BA" w:rsidRDefault="005206BA" w:rsidP="005206BA">
            <w:pPr>
              <w:rPr>
                <w:rFonts w:cstheme="minorHAnsi"/>
                <w:b/>
              </w:rPr>
            </w:pPr>
            <w:r w:rsidRPr="005206BA">
              <w:rPr>
                <w:rFonts w:cstheme="minorHAnsi"/>
                <w:b/>
              </w:rPr>
              <w:t>Generator A Test Signal</w:t>
            </w:r>
          </w:p>
        </w:tc>
        <w:tc>
          <w:tcPr>
            <w:tcW w:w="5102" w:type="dxa"/>
          </w:tcPr>
          <w:p w:rsidR="005206BA" w:rsidRPr="005206BA" w:rsidRDefault="005206BA" w:rsidP="005206BA">
            <w:pPr>
              <w:rPr>
                <w:rFonts w:cstheme="minorHAnsi"/>
                <w:b/>
              </w:rPr>
            </w:pPr>
            <w:r w:rsidRPr="005206BA">
              <w:rPr>
                <w:rFonts w:cstheme="minorHAnsi"/>
                <w:b/>
              </w:rPr>
              <w:t>Generator B Test Signal</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6</w:t>
            </w:r>
          </w:p>
        </w:tc>
        <w:tc>
          <w:tcPr>
            <w:tcW w:w="5102" w:type="dxa"/>
          </w:tcPr>
          <w:p w:rsidR="005206BA" w:rsidRPr="005206BA" w:rsidRDefault="005206BA" w:rsidP="005206BA">
            <w:pPr>
              <w:rPr>
                <w:rFonts w:cstheme="minorHAnsi"/>
              </w:rPr>
            </w:pPr>
            <w:r w:rsidRPr="005206BA">
              <w:rPr>
                <w:rFonts w:cstheme="minorHAnsi"/>
              </w:rPr>
              <w:t>6b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7</w:t>
            </w:r>
          </w:p>
        </w:tc>
        <w:tc>
          <w:tcPr>
            <w:tcW w:w="5102" w:type="dxa"/>
          </w:tcPr>
          <w:p w:rsidR="005206BA" w:rsidRPr="005206BA" w:rsidRDefault="005206BA" w:rsidP="005206BA">
            <w:pPr>
              <w:rPr>
                <w:rFonts w:cstheme="minorHAnsi"/>
              </w:rPr>
            </w:pPr>
            <w:r w:rsidRPr="005206BA">
              <w:rPr>
                <w:rFonts w:cstheme="minorHAnsi"/>
              </w:rPr>
              <w:t>7b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8</w:t>
            </w:r>
          </w:p>
        </w:tc>
        <w:tc>
          <w:tcPr>
            <w:tcW w:w="5102" w:type="dxa"/>
          </w:tcPr>
          <w:p w:rsidR="005206BA" w:rsidRPr="005206BA" w:rsidRDefault="005206BA" w:rsidP="005206BA">
            <w:pPr>
              <w:rPr>
                <w:rFonts w:cstheme="minorHAnsi"/>
              </w:rPr>
            </w:pPr>
            <w:r w:rsidRPr="005206BA">
              <w:rPr>
                <w:rFonts w:cstheme="minorHAnsi"/>
              </w:rPr>
              <w:t>8b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9</w:t>
            </w:r>
          </w:p>
        </w:tc>
        <w:tc>
          <w:tcPr>
            <w:tcW w:w="5102" w:type="dxa"/>
          </w:tcPr>
          <w:p w:rsidR="005206BA" w:rsidRPr="005206BA" w:rsidRDefault="005206BA" w:rsidP="005206BA">
            <w:pPr>
              <w:rPr>
                <w:rFonts w:cstheme="minorHAnsi"/>
              </w:rPr>
            </w:pPr>
            <w:r w:rsidRPr="005206BA">
              <w:rPr>
                <w:rFonts w:cstheme="minorHAnsi"/>
              </w:rPr>
              <w:t>9b</w:t>
            </w:r>
          </w:p>
        </w:tc>
      </w:tr>
    </w:tbl>
    <w:p w:rsidR="005206BA" w:rsidRPr="005206BA" w:rsidRDefault="00F674C3" w:rsidP="00F674C3">
      <w:pPr>
        <w:pStyle w:val="Caption"/>
        <w:rPr>
          <w:rFonts w:cstheme="minorHAnsi"/>
        </w:rPr>
      </w:pPr>
      <w:bookmarkStart w:id="103" w:name="_Toc465672546"/>
      <w:r>
        <w:t xml:space="preserve">Table </w:t>
      </w:r>
      <w:fldSimple w:instr=" SEQ Table \* ARABIC ">
        <w:r w:rsidR="007044A5">
          <w:rPr>
            <w:noProof/>
          </w:rPr>
          <w:t>10</w:t>
        </w:r>
      </w:fldSimple>
      <w:r>
        <w:t xml:space="preserve">  </w:t>
      </w:r>
      <w:r w:rsidRPr="009C7D29">
        <w:t>Additional channel combinations used for co-channel rejection tests</w:t>
      </w:r>
      <w:bookmarkEnd w:id="103"/>
    </w:p>
    <w:p w:rsidR="005206BA" w:rsidRPr="005206BA" w:rsidRDefault="005206BA" w:rsidP="005206BA">
      <w:pPr>
        <w:pStyle w:val="Heading3"/>
        <w:numPr>
          <w:ilvl w:val="2"/>
          <w:numId w:val="20"/>
        </w:numPr>
        <w:spacing w:before="40"/>
        <w:rPr>
          <w:rFonts w:asciiTheme="minorHAnsi" w:hAnsiTheme="minorHAnsi" w:cstheme="minorHAnsi"/>
        </w:rPr>
      </w:pPr>
      <w:bookmarkStart w:id="104" w:name="_Ref456345679"/>
      <w:bookmarkStart w:id="105" w:name="_Toc456425899"/>
      <w:bookmarkStart w:id="106" w:name="_Toc476134650"/>
      <w:bookmarkStart w:id="107" w:name="_Ref456345277"/>
      <w:r w:rsidRPr="005206BA">
        <w:rPr>
          <w:rFonts w:asciiTheme="minorHAnsi" w:hAnsiTheme="minorHAnsi" w:cstheme="minorHAnsi"/>
        </w:rPr>
        <w:t>Adjacent channel selectivity</w:t>
      </w:r>
      <w:bookmarkEnd w:id="104"/>
      <w:bookmarkEnd w:id="105"/>
      <w:bookmarkEnd w:id="106"/>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15.2.4.2 with additional combinations of signals used by generator A and B specified by</w:t>
      </w:r>
      <w:r w:rsidR="00F674C3">
        <w:rPr>
          <w:rFonts w:asciiTheme="minorHAnsi" w:hAnsiTheme="minorHAnsi" w:cstheme="minorHAnsi"/>
        </w:rPr>
        <w:t xml:space="preserve"> Table 11</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4528"/>
        <w:gridCol w:w="5102"/>
      </w:tblGrid>
      <w:tr w:rsidR="005206BA" w:rsidRPr="005206BA" w:rsidTr="00F674C3">
        <w:tc>
          <w:tcPr>
            <w:tcW w:w="4528" w:type="dxa"/>
          </w:tcPr>
          <w:p w:rsidR="005206BA" w:rsidRPr="005206BA" w:rsidRDefault="005206BA" w:rsidP="005206BA">
            <w:pPr>
              <w:rPr>
                <w:rFonts w:cstheme="minorHAnsi"/>
                <w:b/>
              </w:rPr>
            </w:pPr>
            <w:r w:rsidRPr="005206BA">
              <w:rPr>
                <w:rFonts w:cstheme="minorHAnsi"/>
                <w:b/>
              </w:rPr>
              <w:t>Generator A Test Signal</w:t>
            </w:r>
          </w:p>
        </w:tc>
        <w:tc>
          <w:tcPr>
            <w:tcW w:w="5102" w:type="dxa"/>
          </w:tcPr>
          <w:p w:rsidR="005206BA" w:rsidRPr="005206BA" w:rsidRDefault="005206BA" w:rsidP="005206BA">
            <w:pPr>
              <w:rPr>
                <w:rFonts w:cstheme="minorHAnsi"/>
                <w:b/>
              </w:rPr>
            </w:pPr>
            <w:r w:rsidRPr="005206BA">
              <w:rPr>
                <w:rFonts w:cstheme="minorHAnsi"/>
                <w:b/>
              </w:rPr>
              <w:t>Generator B Test Signal</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7, 100 kHz</w:t>
            </w:r>
          </w:p>
        </w:tc>
        <w:tc>
          <w:tcPr>
            <w:tcW w:w="5102" w:type="dxa"/>
          </w:tcPr>
          <w:p w:rsidR="005206BA" w:rsidRPr="005206BA" w:rsidRDefault="005206BA" w:rsidP="005206BA">
            <w:pPr>
              <w:rPr>
                <w:rFonts w:cstheme="minorHAnsi"/>
              </w:rPr>
            </w:pPr>
            <w:r w:rsidRPr="005206BA">
              <w:rPr>
                <w:rFonts w:cstheme="minorHAnsi"/>
              </w:rPr>
              <w:t>6, 25 kHz</w:t>
            </w:r>
          </w:p>
        </w:tc>
      </w:tr>
    </w:tbl>
    <w:p w:rsidR="005206BA" w:rsidRPr="005206BA" w:rsidRDefault="00F674C3" w:rsidP="00F674C3">
      <w:pPr>
        <w:pStyle w:val="Caption"/>
        <w:rPr>
          <w:rFonts w:cstheme="minorHAnsi"/>
        </w:rPr>
      </w:pPr>
      <w:bookmarkStart w:id="108" w:name="_Toc465672547"/>
      <w:r>
        <w:t xml:space="preserve">Table </w:t>
      </w:r>
      <w:fldSimple w:instr=" SEQ Table \* ARABIC ">
        <w:r w:rsidR="007044A5">
          <w:rPr>
            <w:noProof/>
          </w:rPr>
          <w:t>11</w:t>
        </w:r>
      </w:fldSimple>
      <w:r>
        <w:t xml:space="preserve"> - </w:t>
      </w:r>
      <w:r w:rsidRPr="00300034">
        <w:t>Adjacent channel selectivity tests</w:t>
      </w:r>
      <w:bookmarkEnd w:id="108"/>
    </w:p>
    <w:p w:rsidR="005206BA" w:rsidRPr="005206BA" w:rsidRDefault="005206BA" w:rsidP="005206BA">
      <w:pPr>
        <w:pStyle w:val="Heading3"/>
        <w:numPr>
          <w:ilvl w:val="2"/>
          <w:numId w:val="20"/>
        </w:numPr>
        <w:spacing w:before="40"/>
        <w:rPr>
          <w:rFonts w:asciiTheme="minorHAnsi" w:hAnsiTheme="minorHAnsi" w:cstheme="minorHAnsi"/>
        </w:rPr>
      </w:pPr>
      <w:bookmarkStart w:id="109" w:name="_Toc456425900"/>
      <w:bookmarkStart w:id="110" w:name="_Toc476134651"/>
      <w:r w:rsidRPr="005206BA">
        <w:rPr>
          <w:rFonts w:asciiTheme="minorHAnsi" w:hAnsiTheme="minorHAnsi" w:cstheme="minorHAnsi"/>
        </w:rPr>
        <w:t>Forward Error Correction</w:t>
      </w:r>
      <w:bookmarkEnd w:id="107"/>
      <w:bookmarkEnd w:id="109"/>
      <w:bookmarkEnd w:id="110"/>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Execute the same tests as specified in section </w:t>
      </w:r>
      <w:r w:rsidRPr="005206BA">
        <w:rPr>
          <w:rFonts w:asciiTheme="minorHAnsi" w:hAnsiTheme="minorHAnsi" w:cstheme="minorHAnsi"/>
        </w:rPr>
        <w:fldChar w:fldCharType="begin"/>
      </w:r>
      <w:r w:rsidRPr="005206BA">
        <w:rPr>
          <w:rFonts w:asciiTheme="minorHAnsi" w:hAnsiTheme="minorHAnsi" w:cstheme="minorHAnsi"/>
        </w:rPr>
        <w:instrText xml:space="preserve"> REF _Ref437959734 \n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10.2.1</w:t>
      </w:r>
      <w:r w:rsidRPr="005206BA">
        <w:rPr>
          <w:rFonts w:asciiTheme="minorHAnsi" w:hAnsiTheme="minorHAnsi" w:cstheme="minorHAnsi"/>
        </w:rPr>
        <w:fldChar w:fldCharType="end"/>
      </w:r>
      <w:r w:rsidRPr="005206BA">
        <w:rPr>
          <w:rFonts w:asciiTheme="minorHAnsi" w:hAnsiTheme="minorHAnsi" w:cstheme="minorHAnsi"/>
        </w:rPr>
        <w:t xml:space="preserve"> but with FEC switched on.  There should be an improvement in the PER.</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11" w:name="_Toc456425901"/>
      <w:bookmarkStart w:id="112" w:name="_Toc476134652"/>
      <w:r w:rsidRPr="005206BA">
        <w:rPr>
          <w:rFonts w:asciiTheme="minorHAnsi" w:hAnsiTheme="minorHAnsi" w:cstheme="minorHAnsi"/>
        </w:rPr>
        <w:lastRenderedPageBreak/>
        <w:t>Conducted spurious emissions</w:t>
      </w:r>
      <w:bookmarkEnd w:id="111"/>
      <w:bookmarkEnd w:id="11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tests shall be performed as specified by IEC 61993, 15.3.  </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transmitter spurious emissions specifications are identical in ITU-R M.2092, Annex 2 and Annex 3.</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receiver spurious emissions specifications are identical in ITU-R M.2092, Annex 2.  It is not specified in Annex 3, but is assumed to also be the same.</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13" w:name="_Toc456425902"/>
      <w:bookmarkStart w:id="114" w:name="_Toc476134653"/>
      <w:r w:rsidRPr="005206BA">
        <w:rPr>
          <w:rFonts w:asciiTheme="minorHAnsi" w:hAnsiTheme="minorHAnsi" w:cstheme="minorHAnsi"/>
          <w:szCs w:val="22"/>
        </w:rPr>
        <w:t>Specific tests of link layer</w:t>
      </w:r>
      <w:bookmarkEnd w:id="113"/>
      <w:bookmarkEnd w:id="114"/>
    </w:p>
    <w:p w:rsid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16.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F674C3">
        <w:rPr>
          <w:rFonts w:asciiTheme="minorHAnsi" w:hAnsiTheme="minorHAnsi" w:cstheme="minorHAnsi"/>
        </w:rPr>
        <w:t xml:space="preserve"> Table 12</w:t>
      </w:r>
      <w:r w:rsidRPr="005206BA">
        <w:rPr>
          <w:rFonts w:asciiTheme="minorHAnsi" w:hAnsiTheme="minorHAnsi" w:cstheme="minorHAnsi"/>
        </w:rPr>
        <w:t>.</w:t>
      </w:r>
    </w:p>
    <w:p w:rsidR="00F674C3" w:rsidRPr="005206BA" w:rsidRDefault="00F674C3"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1442"/>
        <w:gridCol w:w="1559"/>
        <w:gridCol w:w="1843"/>
      </w:tblGrid>
      <w:tr w:rsidR="008D5C1B" w:rsidRPr="005206BA" w:rsidTr="008D5C1B">
        <w:tc>
          <w:tcPr>
            <w:tcW w:w="5131" w:type="dxa"/>
          </w:tcPr>
          <w:p w:rsidR="008D5C1B" w:rsidRPr="005206BA" w:rsidRDefault="008D5C1B" w:rsidP="005206BA">
            <w:pPr>
              <w:rPr>
                <w:rFonts w:cstheme="minorHAnsi"/>
                <w:b/>
              </w:rPr>
            </w:pPr>
            <w:r w:rsidRPr="005206BA">
              <w:rPr>
                <w:rFonts w:cstheme="minorHAnsi"/>
                <w:b/>
              </w:rPr>
              <w:t>Test Description</w:t>
            </w:r>
          </w:p>
        </w:tc>
        <w:tc>
          <w:tcPr>
            <w:tcW w:w="1442" w:type="dxa"/>
          </w:tcPr>
          <w:p w:rsidR="008D5C1B" w:rsidRPr="005206BA" w:rsidRDefault="008D5C1B" w:rsidP="005206BA">
            <w:pPr>
              <w:rPr>
                <w:rFonts w:cstheme="minorHAnsi"/>
                <w:b/>
              </w:rPr>
            </w:pPr>
            <w:r w:rsidRPr="005206BA">
              <w:rPr>
                <w:rFonts w:cstheme="minorHAnsi"/>
                <w:b/>
              </w:rPr>
              <w:t>IEC 61993</w:t>
            </w:r>
          </w:p>
        </w:tc>
        <w:tc>
          <w:tcPr>
            <w:tcW w:w="1559" w:type="dxa"/>
          </w:tcPr>
          <w:p w:rsidR="008D5C1B" w:rsidRPr="005206BA" w:rsidRDefault="008D5C1B" w:rsidP="005206BA">
            <w:pPr>
              <w:rPr>
                <w:rFonts w:cstheme="minorHAnsi"/>
                <w:b/>
              </w:rPr>
            </w:pPr>
            <w:r w:rsidRPr="005206BA">
              <w:rPr>
                <w:rFonts w:cstheme="minorHAnsi"/>
                <w:b/>
              </w:rPr>
              <w:t>VDE Additions</w:t>
            </w:r>
          </w:p>
        </w:tc>
        <w:tc>
          <w:tcPr>
            <w:tcW w:w="1843" w:type="dxa"/>
          </w:tcPr>
          <w:p w:rsidR="008D5C1B" w:rsidRPr="005206BA" w:rsidRDefault="008D5C1B" w:rsidP="005206BA">
            <w:pPr>
              <w:rPr>
                <w:rFonts w:cstheme="minorHAnsi"/>
                <w:b/>
              </w:rPr>
            </w:pPr>
            <w:ins w:id="115" w:author="EWB Portable" w:date="2017-03-01T12:43:00Z">
              <w:r>
                <w:rPr>
                  <w:rFonts w:cstheme="minorHAnsi"/>
                  <w:b/>
                </w:rPr>
                <w:t>ASM Addditions</w:t>
              </w:r>
            </w:ins>
          </w:p>
        </w:tc>
      </w:tr>
      <w:tr w:rsidR="008D5C1B" w:rsidRPr="005206BA" w:rsidTr="008D5C1B">
        <w:trPr>
          <w:trHeight w:val="247"/>
        </w:trPr>
        <w:tc>
          <w:tcPr>
            <w:tcW w:w="5131" w:type="dxa"/>
          </w:tcPr>
          <w:p w:rsidR="008D5C1B" w:rsidRPr="005206BA" w:rsidRDefault="008D5C1B" w:rsidP="005206BA">
            <w:pPr>
              <w:rPr>
                <w:rFonts w:cstheme="minorHAnsi"/>
              </w:rPr>
            </w:pPr>
            <w:r w:rsidRPr="005206BA">
              <w:rPr>
                <w:rFonts w:cstheme="minorHAnsi"/>
              </w:rPr>
              <w:t>TDMA synchronization</w:t>
            </w:r>
          </w:p>
        </w:tc>
        <w:tc>
          <w:tcPr>
            <w:tcW w:w="1442" w:type="dxa"/>
          </w:tcPr>
          <w:p w:rsidR="008D5C1B" w:rsidRPr="005206BA" w:rsidRDefault="008D5C1B" w:rsidP="005206BA">
            <w:pPr>
              <w:rPr>
                <w:rFonts w:cstheme="minorHAnsi"/>
              </w:rPr>
            </w:pPr>
            <w:r w:rsidRPr="005206BA">
              <w:rPr>
                <w:rFonts w:cstheme="minorHAnsi"/>
              </w:rPr>
              <w:t>16.1</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16" w:author="EWB Portable" w:date="2017-03-01T12:43:00Z"/>
                <w:rFonts w:cstheme="minorHAnsi"/>
              </w:rPr>
            </w:pPr>
            <w:ins w:id="117"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Time division (frame format)</w:t>
            </w:r>
          </w:p>
        </w:tc>
        <w:tc>
          <w:tcPr>
            <w:tcW w:w="1442" w:type="dxa"/>
          </w:tcPr>
          <w:p w:rsidR="008D5C1B" w:rsidRPr="005206BA" w:rsidRDefault="008D5C1B" w:rsidP="005206BA">
            <w:pPr>
              <w:rPr>
                <w:rFonts w:cstheme="minorHAnsi"/>
              </w:rPr>
            </w:pPr>
            <w:r w:rsidRPr="005206BA">
              <w:rPr>
                <w:rFonts w:cstheme="minorHAnsi"/>
              </w:rPr>
              <w:t>16.2</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18" w:author="EWB Portable" w:date="2017-03-01T12:43:00Z"/>
                <w:rFonts w:cstheme="minorHAnsi"/>
              </w:rPr>
            </w:pPr>
            <w:ins w:id="119"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 xml:space="preserve">Synchronisation and jitter accuracy </w:t>
            </w:r>
          </w:p>
        </w:tc>
        <w:tc>
          <w:tcPr>
            <w:tcW w:w="1442" w:type="dxa"/>
          </w:tcPr>
          <w:p w:rsidR="008D5C1B" w:rsidRPr="005206BA" w:rsidRDefault="008D5C1B" w:rsidP="005206BA">
            <w:pPr>
              <w:rPr>
                <w:rFonts w:cstheme="minorHAnsi"/>
              </w:rPr>
            </w:pPr>
            <w:r w:rsidRPr="005206BA">
              <w:rPr>
                <w:rFonts w:cstheme="minorHAnsi"/>
              </w:rPr>
              <w:t>16.3</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20" w:author="EWB Portable" w:date="2017-03-01T12:43:00Z"/>
                <w:rFonts w:cstheme="minorHAnsi"/>
              </w:rPr>
            </w:pPr>
            <w:ins w:id="121"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Data encoding (bit stuffing)</w:t>
            </w:r>
          </w:p>
        </w:tc>
        <w:tc>
          <w:tcPr>
            <w:tcW w:w="1442" w:type="dxa"/>
          </w:tcPr>
          <w:p w:rsidR="008D5C1B" w:rsidRPr="005206BA" w:rsidRDefault="008D5C1B" w:rsidP="005206BA">
            <w:pPr>
              <w:rPr>
                <w:rFonts w:cstheme="minorHAnsi"/>
              </w:rPr>
            </w:pPr>
            <w:r w:rsidRPr="005206BA">
              <w:rPr>
                <w:rFonts w:cstheme="minorHAnsi"/>
              </w:rPr>
              <w:t>16.4</w:t>
            </w:r>
          </w:p>
        </w:tc>
        <w:tc>
          <w:tcPr>
            <w:tcW w:w="1559" w:type="dxa"/>
          </w:tcPr>
          <w:p w:rsidR="008D5C1B" w:rsidRPr="005206BA" w:rsidRDefault="008D5C1B" w:rsidP="005206BA">
            <w:pPr>
              <w:rPr>
                <w:rFonts w:cstheme="minorHAnsi"/>
              </w:rPr>
            </w:pPr>
            <w:r w:rsidRPr="005206BA">
              <w:rPr>
                <w:rFonts w:cstheme="minorHAnsi"/>
              </w:rPr>
              <w:fldChar w:fldCharType="begin"/>
            </w:r>
            <w:r w:rsidRPr="005206BA">
              <w:rPr>
                <w:rFonts w:cstheme="minorHAnsi"/>
              </w:rPr>
              <w:instrText xml:space="preserve"> REF _Ref438025444 \r \h  \* MERGEFORMAT </w:instrText>
            </w:r>
            <w:r w:rsidRPr="005206BA">
              <w:rPr>
                <w:rFonts w:cstheme="minorHAnsi"/>
              </w:rPr>
            </w:r>
            <w:r w:rsidRPr="005206BA">
              <w:rPr>
                <w:rFonts w:cstheme="minorHAnsi"/>
              </w:rPr>
              <w:fldChar w:fldCharType="separate"/>
            </w:r>
            <w:r w:rsidRPr="005206BA">
              <w:rPr>
                <w:rFonts w:cstheme="minorHAnsi"/>
              </w:rPr>
              <w:t>11.1</w:t>
            </w:r>
            <w:r w:rsidRPr="005206BA">
              <w:rPr>
                <w:rFonts w:cstheme="minorHAnsi"/>
              </w:rPr>
              <w:fldChar w:fldCharType="end"/>
            </w:r>
          </w:p>
        </w:tc>
        <w:tc>
          <w:tcPr>
            <w:tcW w:w="1843" w:type="dxa"/>
          </w:tcPr>
          <w:p w:rsidR="008D5C1B" w:rsidRPr="005206BA" w:rsidRDefault="008D5C1B" w:rsidP="005206BA">
            <w:pPr>
              <w:rPr>
                <w:ins w:id="122" w:author="EWB Portable" w:date="2017-03-01T12:43:00Z"/>
                <w:rFonts w:cstheme="minorHAnsi"/>
              </w:rPr>
            </w:pPr>
            <w:ins w:id="123"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Frame check sequence</w:t>
            </w:r>
          </w:p>
        </w:tc>
        <w:tc>
          <w:tcPr>
            <w:tcW w:w="1442" w:type="dxa"/>
          </w:tcPr>
          <w:p w:rsidR="008D5C1B" w:rsidRPr="005206BA" w:rsidRDefault="008D5C1B" w:rsidP="005206BA">
            <w:pPr>
              <w:rPr>
                <w:rFonts w:cstheme="minorHAnsi"/>
              </w:rPr>
            </w:pPr>
            <w:r w:rsidRPr="005206BA">
              <w:rPr>
                <w:rFonts w:cstheme="minorHAnsi"/>
              </w:rPr>
              <w:t>16.5</w:t>
            </w:r>
          </w:p>
        </w:tc>
        <w:tc>
          <w:tcPr>
            <w:tcW w:w="1559" w:type="dxa"/>
          </w:tcPr>
          <w:p w:rsidR="008D5C1B" w:rsidRPr="005206BA" w:rsidRDefault="008D5C1B" w:rsidP="005206BA">
            <w:pPr>
              <w:rPr>
                <w:rFonts w:cstheme="minorHAnsi"/>
              </w:rPr>
            </w:pPr>
            <w:r w:rsidRPr="005206BA">
              <w:rPr>
                <w:rFonts w:cstheme="minorHAnsi"/>
              </w:rPr>
              <w:fldChar w:fldCharType="begin"/>
            </w:r>
            <w:r w:rsidRPr="005206BA">
              <w:rPr>
                <w:rFonts w:cstheme="minorHAnsi"/>
              </w:rPr>
              <w:instrText xml:space="preserve"> REF _Ref438025600 \r \h  \* MERGEFORMAT </w:instrText>
            </w:r>
            <w:r w:rsidRPr="005206BA">
              <w:rPr>
                <w:rFonts w:cstheme="minorHAnsi"/>
              </w:rPr>
            </w:r>
            <w:r w:rsidRPr="005206BA">
              <w:rPr>
                <w:rFonts w:cstheme="minorHAnsi"/>
              </w:rPr>
              <w:fldChar w:fldCharType="separate"/>
            </w:r>
            <w:r w:rsidRPr="005206BA">
              <w:rPr>
                <w:rFonts w:cstheme="minorHAnsi"/>
              </w:rPr>
              <w:t>11.2</w:t>
            </w:r>
            <w:r w:rsidRPr="005206BA">
              <w:rPr>
                <w:rFonts w:cstheme="minorHAnsi"/>
              </w:rPr>
              <w:fldChar w:fldCharType="end"/>
            </w:r>
          </w:p>
        </w:tc>
        <w:tc>
          <w:tcPr>
            <w:tcW w:w="1843" w:type="dxa"/>
          </w:tcPr>
          <w:p w:rsidR="008D5C1B" w:rsidRPr="005206BA" w:rsidRDefault="008D5C1B" w:rsidP="005206BA">
            <w:pPr>
              <w:rPr>
                <w:ins w:id="124" w:author="EWB Portable" w:date="2017-03-01T12:43:00Z"/>
                <w:rFonts w:cstheme="minorHAnsi"/>
              </w:rPr>
            </w:pPr>
            <w:ins w:id="125"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Slot allocation</w:t>
            </w:r>
          </w:p>
        </w:tc>
        <w:tc>
          <w:tcPr>
            <w:tcW w:w="1442" w:type="dxa"/>
          </w:tcPr>
          <w:p w:rsidR="008D5C1B" w:rsidRPr="005206BA" w:rsidRDefault="008D5C1B" w:rsidP="005206BA">
            <w:pPr>
              <w:rPr>
                <w:rFonts w:cstheme="minorHAnsi"/>
              </w:rPr>
            </w:pPr>
            <w:r w:rsidRPr="005206BA">
              <w:rPr>
                <w:rFonts w:cstheme="minorHAnsi"/>
              </w:rPr>
              <w:t>16.6</w:t>
            </w:r>
          </w:p>
        </w:tc>
        <w:tc>
          <w:tcPr>
            <w:tcW w:w="1559" w:type="dxa"/>
          </w:tcPr>
          <w:p w:rsidR="008D5C1B" w:rsidRPr="005206BA" w:rsidRDefault="008D5C1B" w:rsidP="005206BA">
            <w:pPr>
              <w:rPr>
                <w:rFonts w:cstheme="minorHAnsi"/>
              </w:rPr>
            </w:pPr>
          </w:p>
        </w:tc>
        <w:tc>
          <w:tcPr>
            <w:tcW w:w="1843" w:type="dxa"/>
          </w:tcPr>
          <w:p w:rsidR="008D5C1B" w:rsidRPr="005206BA" w:rsidRDefault="008D5C1B" w:rsidP="005206BA">
            <w:pPr>
              <w:rPr>
                <w:ins w:id="126" w:author="EWB Portable" w:date="2017-03-01T12:43:00Z"/>
                <w:rFonts w:cstheme="minorHAnsi"/>
              </w:rPr>
            </w:pPr>
            <w:ins w:id="127"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Message formats</w:t>
            </w:r>
          </w:p>
        </w:tc>
        <w:tc>
          <w:tcPr>
            <w:tcW w:w="1442" w:type="dxa"/>
          </w:tcPr>
          <w:p w:rsidR="008D5C1B" w:rsidRPr="005206BA" w:rsidRDefault="008D5C1B" w:rsidP="005206BA">
            <w:pPr>
              <w:rPr>
                <w:rFonts w:cstheme="minorHAnsi"/>
              </w:rPr>
            </w:pPr>
            <w:r w:rsidRPr="005206BA">
              <w:rPr>
                <w:rFonts w:cstheme="minorHAnsi"/>
              </w:rPr>
              <w:t>16.7</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28" w:author="EWB Portable" w:date="2017-03-01T12:43:00Z"/>
                <w:rFonts w:cstheme="minorHAnsi"/>
              </w:rPr>
            </w:pPr>
            <w:ins w:id="129" w:author="EWB Portable" w:date="2017-03-01T12:43:00Z">
              <w:r>
                <w:rPr>
                  <w:rFonts w:cstheme="minorHAnsi"/>
                </w:rPr>
                <w:t>??</w:t>
              </w:r>
            </w:ins>
          </w:p>
        </w:tc>
      </w:tr>
    </w:tbl>
    <w:p w:rsidR="00F674C3" w:rsidRPr="005206BA" w:rsidRDefault="00F674C3" w:rsidP="00F674C3">
      <w:pPr>
        <w:pStyle w:val="Caption"/>
      </w:pPr>
      <w:bookmarkStart w:id="130" w:name="_Toc465672548"/>
      <w:r>
        <w:t xml:space="preserve">Table </w:t>
      </w:r>
      <w:fldSimple w:instr=" SEQ Table \* ARABIC ">
        <w:r w:rsidR="007044A5">
          <w:rPr>
            <w:noProof/>
          </w:rPr>
          <w:t>12</w:t>
        </w:r>
      </w:fldSimple>
      <w:r>
        <w:t xml:space="preserve"> - </w:t>
      </w:r>
      <w:r w:rsidRPr="00C84F4E">
        <w:t>Link layer tests for VDE</w:t>
      </w:r>
      <w:bookmarkEnd w:id="130"/>
      <w:r w:rsidRPr="00C84F4E">
        <w:t xml:space="preserve"> </w:t>
      </w:r>
    </w:p>
    <w:p w:rsidR="00380430" w:rsidRDefault="00380430" w:rsidP="005206BA">
      <w:pPr>
        <w:pStyle w:val="Heading2"/>
        <w:keepLines/>
        <w:numPr>
          <w:ilvl w:val="1"/>
          <w:numId w:val="20"/>
        </w:numPr>
        <w:spacing w:before="40"/>
        <w:jc w:val="left"/>
        <w:rPr>
          <w:rFonts w:asciiTheme="minorHAnsi" w:hAnsiTheme="minorHAnsi" w:cstheme="minorHAnsi"/>
        </w:rPr>
      </w:pPr>
      <w:bookmarkStart w:id="131" w:name="_Toc476134654"/>
      <w:bookmarkStart w:id="132" w:name="_Ref438025444"/>
      <w:bookmarkStart w:id="133" w:name="_Toc456425903"/>
      <w:r>
        <w:rPr>
          <w:rFonts w:asciiTheme="minorHAnsi" w:hAnsiTheme="minorHAnsi" w:cstheme="minorHAnsi"/>
        </w:rPr>
        <w:t>Bulletin Board</w:t>
      </w:r>
      <w:bookmarkEnd w:id="131"/>
    </w:p>
    <w:p w:rsidR="00380430" w:rsidRDefault="00380430" w:rsidP="00380430">
      <w:pPr>
        <w:rPr>
          <w:rFonts w:asciiTheme="minorHAnsi" w:hAnsiTheme="minorHAnsi" w:cstheme="minorHAnsi"/>
        </w:rPr>
      </w:pPr>
      <w:r w:rsidRPr="005206BA">
        <w:rPr>
          <w:rFonts w:asciiTheme="minorHAnsi" w:hAnsiTheme="minorHAnsi" w:cstheme="minorHAnsi"/>
        </w:rPr>
        <w:t>R-REC-M.2092 (VDE)</w:t>
      </w:r>
      <w:r>
        <w:rPr>
          <w:rFonts w:asciiTheme="minorHAnsi" w:hAnsiTheme="minorHAnsi" w:cstheme="minorHAnsi"/>
        </w:rPr>
        <w:t xml:space="preserve"> introduces the Terrestrial Bulletin Board (TBB) that indicates the Modulation and Coding Scheme (MCS) being used. MCS1, MCSx and MCSy should be tested to ensure that the correct MCS as indicated in the TBB is used.</w:t>
      </w:r>
    </w:p>
    <w:p w:rsidR="00380430" w:rsidRDefault="00380430" w:rsidP="00380430">
      <w:pPr>
        <w:rPr>
          <w:rFonts w:asciiTheme="minorHAnsi" w:hAnsiTheme="minorHAnsi" w:cstheme="minorHAnsi"/>
        </w:rPr>
      </w:pPr>
    </w:p>
    <w:p w:rsidR="00380430" w:rsidRDefault="00380430" w:rsidP="00380430">
      <w:pPr>
        <w:rPr>
          <w:rFonts w:asciiTheme="minorHAnsi" w:hAnsiTheme="minorHAnsi" w:cstheme="minorHAnsi"/>
        </w:rPr>
      </w:pPr>
      <w:r>
        <w:rPr>
          <w:rFonts w:asciiTheme="minorHAnsi" w:hAnsiTheme="minorHAnsi" w:cstheme="minorHAnsi"/>
        </w:rPr>
        <w:t>[TBB test to be defined]</w:t>
      </w:r>
    </w:p>
    <w:p w:rsidR="00380430" w:rsidRDefault="00380430" w:rsidP="00380430"/>
    <w:p w:rsidR="00380430" w:rsidRPr="00380430" w:rsidRDefault="00380430" w:rsidP="00380430">
      <w:pPr>
        <w:pStyle w:val="Heading2"/>
        <w:keepLines/>
        <w:numPr>
          <w:ilvl w:val="1"/>
          <w:numId w:val="20"/>
        </w:numPr>
        <w:spacing w:before="40"/>
        <w:jc w:val="left"/>
        <w:rPr>
          <w:rFonts w:asciiTheme="minorHAnsi" w:hAnsiTheme="minorHAnsi" w:cstheme="minorHAnsi"/>
        </w:rPr>
      </w:pPr>
      <w:bookmarkStart w:id="134" w:name="_Toc476134655"/>
      <w:r w:rsidRPr="00380430">
        <w:rPr>
          <w:rFonts w:asciiTheme="minorHAnsi" w:hAnsiTheme="minorHAnsi" w:cstheme="minorHAnsi"/>
        </w:rPr>
        <w:t>Link Layer messages</w:t>
      </w:r>
      <w:bookmarkEnd w:id="134"/>
    </w:p>
    <w:p w:rsidR="00380430" w:rsidRDefault="00380430" w:rsidP="00380430">
      <w:pPr>
        <w:rPr>
          <w:rFonts w:asciiTheme="minorHAnsi" w:hAnsiTheme="minorHAnsi" w:cstheme="minorHAnsi"/>
        </w:rPr>
      </w:pPr>
      <w:r>
        <w:t xml:space="preserve">A number of Terrestrial Link Layer (TLL) messages have been defined for </w:t>
      </w:r>
      <w:r w:rsidRPr="005206BA">
        <w:rPr>
          <w:rFonts w:asciiTheme="minorHAnsi" w:hAnsiTheme="minorHAnsi" w:cstheme="minorHAnsi"/>
        </w:rPr>
        <w:t>R-REC-M.2092 (</w:t>
      </w:r>
      <w:r>
        <w:rPr>
          <w:rFonts w:asciiTheme="minorHAnsi" w:hAnsiTheme="minorHAnsi" w:cstheme="minorHAnsi"/>
        </w:rPr>
        <w:t xml:space="preserve">ASM and </w:t>
      </w:r>
      <w:r w:rsidRPr="005206BA">
        <w:rPr>
          <w:rFonts w:asciiTheme="minorHAnsi" w:hAnsiTheme="minorHAnsi" w:cstheme="minorHAnsi"/>
        </w:rPr>
        <w:t>VDE)</w:t>
      </w:r>
      <w:r>
        <w:rPr>
          <w:rFonts w:asciiTheme="minorHAnsi" w:hAnsiTheme="minorHAnsi" w:cstheme="minorHAnsi"/>
        </w:rPr>
        <w:t>.</w:t>
      </w:r>
    </w:p>
    <w:p w:rsidR="00380430" w:rsidRDefault="00380430" w:rsidP="00380430">
      <w:pPr>
        <w:rPr>
          <w:rFonts w:asciiTheme="minorHAnsi" w:hAnsiTheme="minorHAnsi" w:cstheme="minorHAnsi"/>
        </w:rPr>
      </w:pPr>
    </w:p>
    <w:p w:rsidR="00380430" w:rsidRDefault="00380430" w:rsidP="00380430">
      <w:pPr>
        <w:rPr>
          <w:rFonts w:asciiTheme="minorHAnsi" w:hAnsiTheme="minorHAnsi" w:cstheme="minorHAnsi"/>
        </w:rPr>
      </w:pPr>
      <w:r>
        <w:rPr>
          <w:rFonts w:asciiTheme="minorHAnsi" w:hAnsiTheme="minorHAnsi" w:cstheme="minorHAnsi"/>
        </w:rPr>
        <w:t>Each of the following TLL need to be tested for correct functionality:</w:t>
      </w:r>
    </w:p>
    <w:p w:rsidR="00380430" w:rsidRDefault="00380430" w:rsidP="00380430">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4560"/>
      </w:tblGrid>
      <w:tr w:rsidR="00380430" w:rsidRPr="005206BA" w:rsidTr="00380430">
        <w:tc>
          <w:tcPr>
            <w:tcW w:w="5131" w:type="dxa"/>
          </w:tcPr>
          <w:p w:rsidR="00380430" w:rsidRPr="005206BA" w:rsidRDefault="00380430" w:rsidP="009F442B">
            <w:pPr>
              <w:rPr>
                <w:rFonts w:cstheme="minorHAnsi"/>
                <w:b/>
              </w:rPr>
            </w:pPr>
            <w:r w:rsidRPr="005206BA">
              <w:rPr>
                <w:rFonts w:cstheme="minorHAnsi"/>
                <w:b/>
              </w:rPr>
              <w:t>Test Description</w:t>
            </w:r>
          </w:p>
        </w:tc>
        <w:tc>
          <w:tcPr>
            <w:tcW w:w="4560" w:type="dxa"/>
          </w:tcPr>
          <w:p w:rsidR="00380430" w:rsidRPr="005206BA" w:rsidRDefault="00380430" w:rsidP="00380430">
            <w:pPr>
              <w:rPr>
                <w:rFonts w:cstheme="minorHAnsi"/>
                <w:b/>
              </w:rPr>
            </w:pPr>
            <w:r>
              <w:rPr>
                <w:rFonts w:cstheme="minorHAnsi"/>
                <w:b/>
              </w:rPr>
              <w:t>Test input and result</w:t>
            </w:r>
          </w:p>
        </w:tc>
      </w:tr>
      <w:tr w:rsidR="00380430" w:rsidRPr="005206BA" w:rsidTr="00380430">
        <w:trPr>
          <w:trHeight w:val="247"/>
        </w:trPr>
        <w:tc>
          <w:tcPr>
            <w:tcW w:w="5131" w:type="dxa"/>
          </w:tcPr>
          <w:p w:rsidR="00380430" w:rsidRPr="005206BA" w:rsidRDefault="00380430" w:rsidP="009F442B">
            <w:pPr>
              <w:rPr>
                <w:rFonts w:cstheme="minorHAnsi"/>
              </w:rPr>
            </w:pPr>
            <w:r>
              <w:rPr>
                <w:rFonts w:cstheme="minorHAnsi"/>
              </w:rPr>
              <w:t>Terrestrial Link Layer message 1</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2</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3</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4</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5</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6</w:t>
            </w:r>
          </w:p>
        </w:tc>
        <w:tc>
          <w:tcPr>
            <w:tcW w:w="4560" w:type="dxa"/>
          </w:tcPr>
          <w:p w:rsidR="00380430" w:rsidRPr="005206BA" w:rsidRDefault="00380430" w:rsidP="009F442B">
            <w:pPr>
              <w:rPr>
                <w:rFonts w:cstheme="minorHAnsi"/>
              </w:rPr>
            </w:pPr>
          </w:p>
        </w:tc>
      </w:tr>
    </w:tbl>
    <w:p w:rsidR="00380430" w:rsidRPr="00380430" w:rsidRDefault="00380430" w:rsidP="00380430"/>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35" w:name="_Toc476134656"/>
      <w:r w:rsidRPr="005206BA">
        <w:rPr>
          <w:rFonts w:asciiTheme="minorHAnsi" w:hAnsiTheme="minorHAnsi" w:cstheme="minorHAnsi"/>
        </w:rPr>
        <w:t>Data encoding (FEC)</w:t>
      </w:r>
      <w:bookmarkEnd w:id="132"/>
      <w:bookmarkEnd w:id="133"/>
      <w:bookmarkEnd w:id="135"/>
    </w:p>
    <w:p w:rsidR="005206BA" w:rsidRPr="005206BA" w:rsidRDefault="005206BA" w:rsidP="005206BA">
      <w:pPr>
        <w:rPr>
          <w:rFonts w:asciiTheme="minorHAnsi" w:hAnsiTheme="minorHAnsi" w:cstheme="minorHAnsi"/>
        </w:rPr>
      </w:pPr>
      <w:r w:rsidRPr="005206BA">
        <w:rPr>
          <w:rFonts w:asciiTheme="minorHAnsi" w:hAnsiTheme="minorHAnsi" w:cstheme="minorHAnsi"/>
        </w:rPr>
        <w:t>R-REC-M.2092 (</w:t>
      </w:r>
      <w:r w:rsidR="008B19DC">
        <w:rPr>
          <w:rFonts w:asciiTheme="minorHAnsi" w:hAnsiTheme="minorHAnsi" w:cstheme="minorHAnsi"/>
        </w:rPr>
        <w:t xml:space="preserve">ASM and </w:t>
      </w:r>
      <w:r w:rsidRPr="005206BA">
        <w:rPr>
          <w:rFonts w:asciiTheme="minorHAnsi" w:hAnsiTheme="minorHAnsi" w:cstheme="minorHAnsi"/>
        </w:rPr>
        <w:t xml:space="preserve">VDE) introduces Forward Error Correction </w:t>
      </w:r>
      <w:r w:rsidR="008B19DC">
        <w:rPr>
          <w:rFonts w:asciiTheme="minorHAnsi" w:hAnsiTheme="minorHAnsi" w:cstheme="minorHAnsi"/>
        </w:rPr>
        <w:t xml:space="preserve">(FEC) </w:t>
      </w:r>
      <w:r w:rsidRPr="005206BA">
        <w:rPr>
          <w:rFonts w:asciiTheme="minorHAnsi" w:hAnsiTheme="minorHAnsi" w:cstheme="minorHAnsi"/>
        </w:rPr>
        <w:t>as an encoding method.  Use the test method described in IEC 61993, 16.4.1, but use MCS-1, MCS-3 and MCS-5 encoded messages as described in ITU-R M.2092-0 Table A3-2.</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36" w:name="_Ref438025600"/>
      <w:bookmarkStart w:id="137" w:name="_Toc456425904"/>
      <w:bookmarkStart w:id="138" w:name="_Toc476134657"/>
      <w:r w:rsidRPr="005206BA">
        <w:rPr>
          <w:rFonts w:asciiTheme="minorHAnsi" w:hAnsiTheme="minorHAnsi" w:cstheme="minorHAnsi"/>
        </w:rPr>
        <w:t>Frame check sequence</w:t>
      </w:r>
      <w:bookmarkEnd w:id="136"/>
      <w:bookmarkEnd w:id="137"/>
      <w:bookmarkEnd w:id="138"/>
    </w:p>
    <w:p w:rsidR="005206BA" w:rsidRPr="005206BA" w:rsidRDefault="005206BA" w:rsidP="005206BA">
      <w:pPr>
        <w:rPr>
          <w:rFonts w:asciiTheme="minorHAnsi" w:hAnsiTheme="minorHAnsi" w:cstheme="minorHAnsi"/>
        </w:rPr>
      </w:pPr>
      <w:r w:rsidRPr="005206BA">
        <w:rPr>
          <w:rFonts w:asciiTheme="minorHAnsi" w:hAnsiTheme="minorHAnsi" w:cstheme="minorHAnsi"/>
        </w:rPr>
        <w:t>R-REC-M.2092 uses a 32-bit CRC for the frame check sequence.  Use the test mod</w:t>
      </w:r>
      <w:r w:rsidR="00F674C3">
        <w:rPr>
          <w:rFonts w:asciiTheme="minorHAnsi" w:hAnsiTheme="minorHAnsi" w:cstheme="minorHAnsi"/>
        </w:rPr>
        <w:t>ulation</w:t>
      </w:r>
      <w:r w:rsidRPr="005206BA">
        <w:rPr>
          <w:rFonts w:asciiTheme="minorHAnsi" w:hAnsiTheme="minorHAnsi" w:cstheme="minorHAnsi"/>
        </w:rPr>
        <w:t xml:space="preserve"> described in IEC 61993, 16.5.1 but use MCS-1, MCS-3 and MCS-5 encoded messages as described in ITU-R M.2092-0 Table A3-2.</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39" w:name="_Toc456425905"/>
      <w:bookmarkStart w:id="140" w:name="_Toc476134658"/>
      <w:r w:rsidRPr="005206BA">
        <w:rPr>
          <w:rFonts w:asciiTheme="minorHAnsi" w:hAnsiTheme="minorHAnsi" w:cstheme="minorHAnsi"/>
          <w:szCs w:val="22"/>
        </w:rPr>
        <w:lastRenderedPageBreak/>
        <w:t>Specific tests of network layer</w:t>
      </w:r>
      <w:bookmarkEnd w:id="139"/>
      <w:bookmarkEnd w:id="140"/>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17.  The various tests, with exceptions relating to VDE is listed in</w:t>
      </w:r>
      <w:r w:rsidR="00F674C3">
        <w:rPr>
          <w:rFonts w:asciiTheme="minorHAnsi" w:hAnsiTheme="minorHAnsi" w:cstheme="minorHAnsi"/>
        </w:rPr>
        <w:t xml:space="preserve"> Table 13</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F674C3">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F674C3">
        <w:trPr>
          <w:trHeight w:val="247"/>
        </w:trPr>
        <w:tc>
          <w:tcPr>
            <w:tcW w:w="5490" w:type="dxa"/>
          </w:tcPr>
          <w:p w:rsidR="005206BA" w:rsidRPr="005206BA" w:rsidRDefault="005206BA" w:rsidP="005206BA">
            <w:pPr>
              <w:rPr>
                <w:rFonts w:cstheme="minorHAnsi"/>
              </w:rPr>
            </w:pPr>
            <w:r w:rsidRPr="005206BA">
              <w:rPr>
                <w:rFonts w:cstheme="minorHAnsi"/>
              </w:rPr>
              <w:t>Dual channel operation</w:t>
            </w:r>
          </w:p>
        </w:tc>
        <w:tc>
          <w:tcPr>
            <w:tcW w:w="1398" w:type="dxa"/>
          </w:tcPr>
          <w:p w:rsidR="005206BA" w:rsidRPr="005206BA" w:rsidRDefault="005206BA" w:rsidP="005206BA">
            <w:pPr>
              <w:rPr>
                <w:rFonts w:cstheme="minorHAnsi"/>
              </w:rPr>
            </w:pPr>
            <w:r w:rsidRPr="005206BA">
              <w:rPr>
                <w:rFonts w:cstheme="minorHAnsi"/>
              </w:rPr>
              <w:t>17.1</w:t>
            </w:r>
          </w:p>
        </w:tc>
        <w:tc>
          <w:tcPr>
            <w:tcW w:w="2742" w:type="dxa"/>
          </w:tcPr>
          <w:p w:rsidR="005206BA" w:rsidRPr="005206BA" w:rsidRDefault="005206BA" w:rsidP="005206BA">
            <w:pPr>
              <w:rPr>
                <w:rFonts w:cstheme="minorHAnsi"/>
              </w:rPr>
            </w:pPr>
            <w:r w:rsidRPr="005206BA">
              <w:rPr>
                <w:rFonts w:cstheme="minorHAnsi"/>
              </w:rPr>
              <w:t>See concurrent tests</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by VDL message</w:t>
            </w:r>
          </w:p>
        </w:tc>
        <w:tc>
          <w:tcPr>
            <w:tcW w:w="1398" w:type="dxa"/>
          </w:tcPr>
          <w:p w:rsidR="005206BA" w:rsidRPr="005206BA" w:rsidRDefault="005206BA" w:rsidP="005206BA">
            <w:pPr>
              <w:rPr>
                <w:rFonts w:cstheme="minorHAnsi"/>
              </w:rPr>
            </w:pPr>
            <w:r w:rsidRPr="005206BA">
              <w:rPr>
                <w:rFonts w:cstheme="minorHAnsi"/>
              </w:rPr>
              <w:t>17.2</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by serial message</w:t>
            </w:r>
          </w:p>
        </w:tc>
        <w:tc>
          <w:tcPr>
            <w:tcW w:w="1398" w:type="dxa"/>
          </w:tcPr>
          <w:p w:rsidR="005206BA" w:rsidRPr="005206BA" w:rsidRDefault="005206BA" w:rsidP="005206BA">
            <w:pPr>
              <w:rPr>
                <w:rFonts w:cstheme="minorHAnsi"/>
              </w:rPr>
            </w:pPr>
            <w:r w:rsidRPr="005206BA">
              <w:rPr>
                <w:rFonts w:cstheme="minorHAnsi"/>
              </w:rPr>
              <w:t>17.3</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with lost position</w:t>
            </w:r>
          </w:p>
        </w:tc>
        <w:tc>
          <w:tcPr>
            <w:tcW w:w="1398" w:type="dxa"/>
          </w:tcPr>
          <w:p w:rsidR="005206BA" w:rsidRPr="005206BA" w:rsidRDefault="005206BA" w:rsidP="005206BA">
            <w:pPr>
              <w:rPr>
                <w:rFonts w:cstheme="minorHAnsi"/>
              </w:rPr>
            </w:pPr>
            <w:r w:rsidRPr="005206BA">
              <w:rPr>
                <w:rFonts w:cstheme="minorHAnsi"/>
              </w:rPr>
              <w:t>17.4</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Power setting</w:t>
            </w:r>
          </w:p>
        </w:tc>
        <w:tc>
          <w:tcPr>
            <w:tcW w:w="1398" w:type="dxa"/>
          </w:tcPr>
          <w:p w:rsidR="005206BA" w:rsidRPr="005206BA" w:rsidRDefault="005206BA" w:rsidP="005206BA">
            <w:pPr>
              <w:rPr>
                <w:rFonts w:cstheme="minorHAnsi"/>
              </w:rPr>
            </w:pPr>
            <w:r w:rsidRPr="005206BA">
              <w:rPr>
                <w:rFonts w:cstheme="minorHAnsi"/>
              </w:rPr>
              <w:t>17.5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Message priority handling</w:t>
            </w:r>
          </w:p>
        </w:tc>
        <w:tc>
          <w:tcPr>
            <w:tcW w:w="1398" w:type="dxa"/>
          </w:tcPr>
          <w:p w:rsidR="005206BA" w:rsidRPr="005206BA" w:rsidRDefault="005206BA" w:rsidP="005206BA">
            <w:pPr>
              <w:rPr>
                <w:rFonts w:cstheme="minorHAnsi"/>
              </w:rPr>
            </w:pPr>
            <w:r w:rsidRPr="005206BA">
              <w:rPr>
                <w:rFonts w:cstheme="minorHAnsi"/>
              </w:rPr>
              <w:t>17.6</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Slot reuse and FATDMA reservations</w:t>
            </w:r>
          </w:p>
        </w:tc>
        <w:tc>
          <w:tcPr>
            <w:tcW w:w="1398" w:type="dxa"/>
          </w:tcPr>
          <w:p w:rsidR="005206BA" w:rsidRPr="005206BA" w:rsidRDefault="005206BA" w:rsidP="005206BA">
            <w:pPr>
              <w:rPr>
                <w:rFonts w:cstheme="minorHAnsi"/>
              </w:rPr>
            </w:pPr>
            <w:r w:rsidRPr="005206BA">
              <w:rPr>
                <w:rFonts w:cstheme="minorHAnsi"/>
              </w:rPr>
              <w:t>17.7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Management of received regional operating settings</w:t>
            </w:r>
          </w:p>
        </w:tc>
        <w:tc>
          <w:tcPr>
            <w:tcW w:w="1398" w:type="dxa"/>
          </w:tcPr>
          <w:p w:rsidR="005206BA" w:rsidRPr="005206BA" w:rsidRDefault="005206BA" w:rsidP="005206BA">
            <w:pPr>
              <w:rPr>
                <w:rFonts w:cstheme="minorHAnsi"/>
              </w:rPr>
            </w:pPr>
            <w:r w:rsidRPr="005206BA">
              <w:rPr>
                <w:rFonts w:cstheme="minorHAnsi"/>
              </w:rPr>
              <w:t>17.8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18"/>
        </w:trPr>
        <w:tc>
          <w:tcPr>
            <w:tcW w:w="5490" w:type="dxa"/>
          </w:tcPr>
          <w:p w:rsidR="005206BA" w:rsidRPr="005206BA" w:rsidRDefault="005206BA" w:rsidP="005206BA">
            <w:pPr>
              <w:rPr>
                <w:rFonts w:cstheme="minorHAnsi"/>
              </w:rPr>
            </w:pPr>
            <w:r w:rsidRPr="005206BA">
              <w:rPr>
                <w:rFonts w:cstheme="minorHAnsi"/>
              </w:rPr>
              <w:t>Continuation of autonomous mode reporting interval</w:t>
            </w:r>
          </w:p>
        </w:tc>
        <w:tc>
          <w:tcPr>
            <w:tcW w:w="1398" w:type="dxa"/>
          </w:tcPr>
          <w:p w:rsidR="005206BA" w:rsidRPr="005206BA" w:rsidRDefault="005206BA" w:rsidP="005206BA">
            <w:pPr>
              <w:rPr>
                <w:rFonts w:cstheme="minorHAnsi"/>
              </w:rPr>
            </w:pPr>
          </w:p>
        </w:tc>
        <w:tc>
          <w:tcPr>
            <w:tcW w:w="2742" w:type="dxa"/>
          </w:tcPr>
          <w:p w:rsidR="005206BA" w:rsidRPr="005206BA" w:rsidRDefault="005206BA" w:rsidP="005206BA">
            <w:pPr>
              <w:rPr>
                <w:rFonts w:cstheme="minorHAnsi"/>
              </w:rPr>
            </w:pPr>
          </w:p>
        </w:tc>
      </w:tr>
    </w:tbl>
    <w:p w:rsidR="005206BA" w:rsidRDefault="00F674C3" w:rsidP="00F674C3">
      <w:pPr>
        <w:pStyle w:val="Caption"/>
      </w:pPr>
      <w:bookmarkStart w:id="141" w:name="_Toc465672549"/>
      <w:r>
        <w:t xml:space="preserve">Table </w:t>
      </w:r>
      <w:fldSimple w:instr=" SEQ Table \* ARABIC ">
        <w:r w:rsidR="007044A5">
          <w:rPr>
            <w:noProof/>
          </w:rPr>
          <w:t>13</w:t>
        </w:r>
      </w:fldSimple>
      <w:r>
        <w:t xml:space="preserve"> -</w:t>
      </w:r>
      <w:r w:rsidR="000308EA">
        <w:t xml:space="preserve"> </w:t>
      </w:r>
      <w:r>
        <w:t>Network layer tests</w:t>
      </w:r>
      <w:bookmarkEnd w:id="141"/>
    </w:p>
    <w:p w:rsidR="005206BA" w:rsidRPr="005206BA" w:rsidRDefault="005206BA" w:rsidP="00380430">
      <w:pPr>
        <w:pStyle w:val="Heading1"/>
        <w:keepLines/>
        <w:numPr>
          <w:ilvl w:val="0"/>
          <w:numId w:val="20"/>
        </w:numPr>
        <w:spacing w:before="240" w:after="120"/>
        <w:ind w:left="431" w:hanging="431"/>
        <w:jc w:val="left"/>
        <w:rPr>
          <w:rFonts w:asciiTheme="minorHAnsi" w:hAnsiTheme="minorHAnsi" w:cstheme="minorHAnsi"/>
          <w:szCs w:val="22"/>
        </w:rPr>
      </w:pPr>
      <w:bookmarkStart w:id="142" w:name="_Toc456425906"/>
      <w:bookmarkStart w:id="143" w:name="_Toc476134659"/>
      <w:r w:rsidRPr="005206BA">
        <w:rPr>
          <w:rFonts w:asciiTheme="minorHAnsi" w:hAnsiTheme="minorHAnsi" w:cstheme="minorHAnsi"/>
          <w:szCs w:val="22"/>
        </w:rPr>
        <w:t>Specific tests of transport layer</w:t>
      </w:r>
      <w:bookmarkEnd w:id="142"/>
      <w:bookmarkEnd w:id="143"/>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18.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F674C3">
        <w:rPr>
          <w:rFonts w:asciiTheme="minorHAnsi" w:hAnsiTheme="minorHAnsi" w:cstheme="minorHAnsi"/>
        </w:rPr>
        <w:t xml:space="preserve"> Table 14.</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7044A5">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490" w:type="dxa"/>
          </w:tcPr>
          <w:p w:rsidR="005206BA" w:rsidRPr="005206BA" w:rsidRDefault="005206BA" w:rsidP="005206BA">
            <w:pPr>
              <w:rPr>
                <w:rFonts w:cstheme="minorHAnsi"/>
              </w:rPr>
            </w:pPr>
            <w:r w:rsidRPr="005206BA">
              <w:rPr>
                <w:rFonts w:cstheme="minorHAnsi"/>
              </w:rPr>
              <w:t>Addressed messages</w:t>
            </w:r>
          </w:p>
        </w:tc>
        <w:tc>
          <w:tcPr>
            <w:tcW w:w="1398" w:type="dxa"/>
          </w:tcPr>
          <w:p w:rsidR="005206BA" w:rsidRPr="005206BA" w:rsidRDefault="005206BA" w:rsidP="005206BA">
            <w:pPr>
              <w:rPr>
                <w:rFonts w:cstheme="minorHAnsi"/>
              </w:rPr>
            </w:pPr>
            <w:r w:rsidRPr="005206BA">
              <w:rPr>
                <w:rFonts w:cstheme="minorHAnsi"/>
              </w:rPr>
              <w:t>18.1</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Interrogation responses</w:t>
            </w:r>
          </w:p>
        </w:tc>
        <w:tc>
          <w:tcPr>
            <w:tcW w:w="1398" w:type="dxa"/>
          </w:tcPr>
          <w:p w:rsidR="005206BA" w:rsidRPr="005206BA" w:rsidRDefault="005206BA" w:rsidP="005206BA">
            <w:pPr>
              <w:rPr>
                <w:rFonts w:cstheme="minorHAnsi"/>
              </w:rPr>
            </w:pPr>
            <w:r w:rsidRPr="005206BA">
              <w:rPr>
                <w:rFonts w:cstheme="minorHAnsi"/>
              </w:rPr>
              <w:t>18.2</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Periodic transmission of Message 26</w:t>
            </w:r>
          </w:p>
        </w:tc>
        <w:tc>
          <w:tcPr>
            <w:tcW w:w="1398" w:type="dxa"/>
          </w:tcPr>
          <w:p w:rsidR="005206BA" w:rsidRPr="005206BA" w:rsidRDefault="005206BA" w:rsidP="005206BA">
            <w:pPr>
              <w:rPr>
                <w:rFonts w:cstheme="minorHAnsi"/>
              </w:rPr>
            </w:pPr>
            <w:r w:rsidRPr="005206BA">
              <w:rPr>
                <w:rFonts w:cstheme="minorHAnsi"/>
              </w:rPr>
              <w:t>18.3</w:t>
            </w:r>
          </w:p>
        </w:tc>
        <w:tc>
          <w:tcPr>
            <w:tcW w:w="2742" w:type="dxa"/>
          </w:tcPr>
          <w:p w:rsidR="005206BA" w:rsidRPr="005206BA" w:rsidRDefault="005206BA" w:rsidP="005206BA">
            <w:pPr>
              <w:rPr>
                <w:rFonts w:cstheme="minorHAnsi"/>
              </w:rPr>
            </w:pPr>
            <w:r w:rsidRPr="005206BA">
              <w:rPr>
                <w:rFonts w:cstheme="minorHAnsi"/>
              </w:rPr>
              <w:t>-</w:t>
            </w:r>
          </w:p>
        </w:tc>
      </w:tr>
    </w:tbl>
    <w:p w:rsidR="005206BA" w:rsidRPr="005206BA" w:rsidRDefault="007044A5" w:rsidP="007044A5">
      <w:pPr>
        <w:pStyle w:val="Caption"/>
        <w:rPr>
          <w:rFonts w:cstheme="minorHAnsi"/>
        </w:rPr>
      </w:pPr>
      <w:bookmarkStart w:id="144" w:name="_Toc465672550"/>
      <w:r>
        <w:t xml:space="preserve">Table </w:t>
      </w:r>
      <w:fldSimple w:instr=" SEQ Table \* ARABIC ">
        <w:r>
          <w:rPr>
            <w:noProof/>
          </w:rPr>
          <w:t>14</w:t>
        </w:r>
      </w:fldSimple>
      <w:r>
        <w:t xml:space="preserve"> - </w:t>
      </w:r>
      <w:r w:rsidRPr="00902CF2">
        <w:t>Transport layer tests</w:t>
      </w:r>
      <w:bookmarkEnd w:id="144"/>
      <w:r w:rsidRPr="00902CF2">
        <w:t xml:space="preserve"> </w:t>
      </w:r>
    </w:p>
    <w:p w:rsidR="005206BA" w:rsidRPr="005206BA" w:rsidRDefault="00C912A8"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45" w:name="_Toc456425907"/>
      <w:bookmarkStart w:id="146" w:name="_Toc476134660"/>
      <w:r>
        <w:rPr>
          <w:rFonts w:asciiTheme="minorHAnsi" w:hAnsiTheme="minorHAnsi" w:cstheme="minorHAnsi"/>
          <w:szCs w:val="22"/>
        </w:rPr>
        <w:t>Specific Presentation I</w:t>
      </w:r>
      <w:r w:rsidR="005206BA" w:rsidRPr="005206BA">
        <w:rPr>
          <w:rFonts w:asciiTheme="minorHAnsi" w:hAnsiTheme="minorHAnsi" w:cstheme="minorHAnsi"/>
          <w:szCs w:val="22"/>
        </w:rPr>
        <w:t>nterface tests</w:t>
      </w:r>
      <w:bookmarkEnd w:id="145"/>
      <w:bookmarkEnd w:id="146"/>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19.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7044A5">
        <w:rPr>
          <w:rFonts w:asciiTheme="minorHAnsi" w:hAnsiTheme="minorHAnsi" w:cstheme="minorHAnsi"/>
        </w:rPr>
        <w:t xml:space="preserve"> Table 15</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7044A5">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490" w:type="dxa"/>
          </w:tcPr>
          <w:p w:rsidR="005206BA" w:rsidRPr="005206BA" w:rsidRDefault="005206BA" w:rsidP="005206BA">
            <w:pPr>
              <w:rPr>
                <w:rFonts w:cstheme="minorHAnsi"/>
              </w:rPr>
            </w:pPr>
            <w:r w:rsidRPr="005206BA">
              <w:rPr>
                <w:rFonts w:cstheme="minorHAnsi"/>
              </w:rPr>
              <w:t>General</w:t>
            </w:r>
          </w:p>
        </w:tc>
        <w:tc>
          <w:tcPr>
            <w:tcW w:w="1398"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Check for manufacturer’s documentation</w:t>
            </w:r>
          </w:p>
        </w:tc>
        <w:tc>
          <w:tcPr>
            <w:tcW w:w="1398"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Electrical test</w:t>
            </w:r>
          </w:p>
        </w:tc>
        <w:tc>
          <w:tcPr>
            <w:tcW w:w="1398" w:type="dxa"/>
          </w:tcPr>
          <w:p w:rsidR="005206BA" w:rsidRPr="005206BA" w:rsidRDefault="005206BA" w:rsidP="005206BA">
            <w:pPr>
              <w:rPr>
                <w:rFonts w:cstheme="minorHAnsi"/>
              </w:rPr>
            </w:pPr>
            <w:r w:rsidRPr="005206BA">
              <w:rPr>
                <w:rFonts w:cstheme="minorHAnsi"/>
              </w:rPr>
              <w:t>19.3</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input sensor interface performance</w:t>
            </w:r>
          </w:p>
        </w:tc>
        <w:tc>
          <w:tcPr>
            <w:tcW w:w="1398" w:type="dxa"/>
          </w:tcPr>
          <w:p w:rsidR="005206BA" w:rsidRPr="005206BA" w:rsidRDefault="005206BA" w:rsidP="005206BA">
            <w:pPr>
              <w:rPr>
                <w:rFonts w:cstheme="minorHAnsi"/>
              </w:rPr>
            </w:pPr>
            <w:r w:rsidRPr="005206BA">
              <w:rPr>
                <w:rFonts w:cstheme="minorHAnsi"/>
              </w:rPr>
              <w:t>19.4</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sensor input</w:t>
            </w:r>
          </w:p>
        </w:tc>
        <w:tc>
          <w:tcPr>
            <w:tcW w:w="1398" w:type="dxa"/>
          </w:tcPr>
          <w:p w:rsidR="005206BA" w:rsidRPr="005206BA" w:rsidRDefault="005206BA" w:rsidP="005206BA">
            <w:pPr>
              <w:rPr>
                <w:rFonts w:cstheme="minorHAnsi"/>
              </w:rPr>
            </w:pPr>
            <w:r w:rsidRPr="005206BA">
              <w:rPr>
                <w:rFonts w:cstheme="minorHAnsi"/>
              </w:rPr>
              <w:t>19.5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high speed output</w:t>
            </w:r>
          </w:p>
        </w:tc>
        <w:tc>
          <w:tcPr>
            <w:tcW w:w="1398" w:type="dxa"/>
          </w:tcPr>
          <w:p w:rsidR="005206BA" w:rsidRPr="005206BA" w:rsidRDefault="005206BA" w:rsidP="005206BA">
            <w:pPr>
              <w:rPr>
                <w:rFonts w:cstheme="minorHAnsi"/>
              </w:rPr>
            </w:pPr>
            <w:r w:rsidRPr="005206BA">
              <w:rPr>
                <w:rFonts w:cstheme="minorHAnsi"/>
              </w:rPr>
              <w:t>19.6</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High speed output interface performance</w:t>
            </w:r>
          </w:p>
        </w:tc>
        <w:tc>
          <w:tcPr>
            <w:tcW w:w="1398" w:type="dxa"/>
          </w:tcPr>
          <w:p w:rsidR="005206BA" w:rsidRPr="005206BA" w:rsidRDefault="005206BA" w:rsidP="005206BA">
            <w:pPr>
              <w:rPr>
                <w:rFonts w:cstheme="minorHAnsi"/>
              </w:rPr>
            </w:pPr>
            <w:r w:rsidRPr="005206BA">
              <w:rPr>
                <w:rFonts w:cstheme="minorHAnsi"/>
              </w:rPr>
              <w:t>19.7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Output of undefined VDL messages</w:t>
            </w:r>
          </w:p>
        </w:tc>
        <w:tc>
          <w:tcPr>
            <w:tcW w:w="1398" w:type="dxa"/>
          </w:tcPr>
          <w:p w:rsidR="005206BA" w:rsidRPr="005206BA" w:rsidRDefault="005206BA" w:rsidP="005206BA">
            <w:pPr>
              <w:rPr>
                <w:rFonts w:cstheme="minorHAnsi"/>
              </w:rPr>
            </w:pPr>
            <w:r w:rsidRPr="005206BA">
              <w:rPr>
                <w:rFonts w:cstheme="minorHAnsi"/>
              </w:rPr>
              <w:t>19.8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high speed input</w:t>
            </w:r>
          </w:p>
        </w:tc>
        <w:tc>
          <w:tcPr>
            <w:tcW w:w="1398" w:type="dxa"/>
          </w:tcPr>
          <w:p w:rsidR="005206BA" w:rsidRPr="005206BA" w:rsidRDefault="005206BA" w:rsidP="005206BA">
            <w:pPr>
              <w:rPr>
                <w:rFonts w:cstheme="minorHAnsi"/>
              </w:rPr>
            </w:pPr>
            <w:r w:rsidRPr="005206BA">
              <w:rPr>
                <w:rFonts w:cstheme="minorHAnsi"/>
              </w:rPr>
              <w:t>19.9</w:t>
            </w:r>
          </w:p>
        </w:tc>
        <w:tc>
          <w:tcPr>
            <w:tcW w:w="2742" w:type="dxa"/>
          </w:tcPr>
          <w:p w:rsidR="005206BA" w:rsidRPr="005206BA" w:rsidRDefault="005206BA" w:rsidP="005206BA">
            <w:pPr>
              <w:rPr>
                <w:rFonts w:cstheme="minorHAnsi"/>
              </w:rPr>
            </w:pPr>
            <w:r w:rsidRPr="005206BA">
              <w:rPr>
                <w:rFonts w:cstheme="minorHAnsi"/>
              </w:rPr>
              <w:t>-</w:t>
            </w:r>
          </w:p>
        </w:tc>
      </w:tr>
    </w:tbl>
    <w:p w:rsidR="005206BA" w:rsidRDefault="007044A5" w:rsidP="007044A5">
      <w:pPr>
        <w:pStyle w:val="Caption"/>
      </w:pPr>
      <w:bookmarkStart w:id="147" w:name="_Toc465672551"/>
      <w:r>
        <w:t xml:space="preserve">Table </w:t>
      </w:r>
      <w:fldSimple w:instr=" SEQ Table \* ARABIC ">
        <w:r>
          <w:rPr>
            <w:noProof/>
          </w:rPr>
          <w:t>15</w:t>
        </w:r>
      </w:fldSimple>
      <w:r>
        <w:t xml:space="preserve"> - </w:t>
      </w:r>
      <w:r w:rsidRPr="00F41D0F">
        <w:t>Transport layer tests for VDE</w:t>
      </w:r>
      <w:bookmarkEnd w:id="147"/>
      <w:r w:rsidRPr="00F41D0F">
        <w:t xml:space="preserve"> </w:t>
      </w:r>
    </w:p>
    <w:p w:rsidR="00380430" w:rsidRDefault="00380430">
      <w:r>
        <w:br w:type="page"/>
      </w:r>
    </w:p>
    <w:p w:rsidR="007044A5" w:rsidRPr="005206BA" w:rsidRDefault="007044A5" w:rsidP="007044A5"/>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48" w:name="_Toc456425908"/>
      <w:bookmarkStart w:id="149" w:name="_Toc476134661"/>
      <w:r w:rsidRPr="005206BA">
        <w:rPr>
          <w:rFonts w:asciiTheme="minorHAnsi" w:hAnsiTheme="minorHAnsi" w:cstheme="minorHAnsi"/>
          <w:szCs w:val="22"/>
        </w:rPr>
        <w:t>Long-range functionality tests</w:t>
      </w:r>
      <w:bookmarkEnd w:id="148"/>
      <w:bookmarkEnd w:id="149"/>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20.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7044A5">
        <w:rPr>
          <w:rFonts w:asciiTheme="minorHAnsi" w:hAnsiTheme="minorHAnsi" w:cstheme="minorHAnsi"/>
        </w:rPr>
        <w:t xml:space="preserve"> Table 16</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2249"/>
        <w:gridCol w:w="2250"/>
      </w:tblGrid>
      <w:tr w:rsidR="005206BA" w:rsidRPr="005206BA" w:rsidTr="007044A5">
        <w:tc>
          <w:tcPr>
            <w:tcW w:w="5131" w:type="dxa"/>
          </w:tcPr>
          <w:p w:rsidR="005206BA" w:rsidRPr="005206BA" w:rsidRDefault="005206BA" w:rsidP="005206BA">
            <w:pPr>
              <w:rPr>
                <w:rFonts w:cstheme="minorHAnsi"/>
                <w:b/>
              </w:rPr>
            </w:pPr>
            <w:r w:rsidRPr="005206BA">
              <w:rPr>
                <w:rFonts w:cstheme="minorHAnsi"/>
                <w:b/>
              </w:rPr>
              <w:t>Test Description</w:t>
            </w:r>
          </w:p>
        </w:tc>
        <w:tc>
          <w:tcPr>
            <w:tcW w:w="2249" w:type="dxa"/>
          </w:tcPr>
          <w:p w:rsidR="005206BA" w:rsidRPr="005206BA" w:rsidRDefault="005206BA" w:rsidP="005206BA">
            <w:pPr>
              <w:rPr>
                <w:rFonts w:cstheme="minorHAnsi"/>
                <w:b/>
              </w:rPr>
            </w:pPr>
            <w:r w:rsidRPr="005206BA">
              <w:rPr>
                <w:rFonts w:cstheme="minorHAnsi"/>
                <w:b/>
              </w:rPr>
              <w:t>IEC 61993</w:t>
            </w:r>
          </w:p>
        </w:tc>
        <w:tc>
          <w:tcPr>
            <w:tcW w:w="2250"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131" w:type="dxa"/>
          </w:tcPr>
          <w:p w:rsidR="005206BA" w:rsidRPr="005206BA" w:rsidRDefault="005206BA" w:rsidP="005206BA">
            <w:pPr>
              <w:rPr>
                <w:rFonts w:cstheme="minorHAnsi"/>
              </w:rPr>
            </w:pPr>
            <w:r w:rsidRPr="005206BA">
              <w:rPr>
                <w:rFonts w:cstheme="minorHAnsi"/>
              </w:rPr>
              <w:t>Long-range application by two-way interface</w:t>
            </w:r>
          </w:p>
        </w:tc>
        <w:tc>
          <w:tcPr>
            <w:tcW w:w="2249" w:type="dxa"/>
          </w:tcPr>
          <w:p w:rsidR="005206BA" w:rsidRPr="005206BA" w:rsidRDefault="005206BA" w:rsidP="005206BA">
            <w:pPr>
              <w:rPr>
                <w:rFonts w:cstheme="minorHAnsi"/>
              </w:rPr>
            </w:pPr>
            <w:r w:rsidRPr="005206BA">
              <w:rPr>
                <w:rFonts w:cstheme="minorHAnsi"/>
              </w:rPr>
              <w:t>21.1</w:t>
            </w:r>
          </w:p>
        </w:tc>
        <w:tc>
          <w:tcPr>
            <w:tcW w:w="2250"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131" w:type="dxa"/>
          </w:tcPr>
          <w:p w:rsidR="005206BA" w:rsidRPr="005206BA" w:rsidRDefault="005206BA" w:rsidP="005206BA">
            <w:pPr>
              <w:rPr>
                <w:rFonts w:cstheme="minorHAnsi"/>
              </w:rPr>
            </w:pPr>
            <w:r w:rsidRPr="005206BA">
              <w:rPr>
                <w:rFonts w:cstheme="minorHAnsi"/>
              </w:rPr>
              <w:t>Long-range application by broadcast</w:t>
            </w:r>
          </w:p>
        </w:tc>
        <w:tc>
          <w:tcPr>
            <w:tcW w:w="2249" w:type="dxa"/>
          </w:tcPr>
          <w:p w:rsidR="005206BA" w:rsidRPr="005206BA" w:rsidRDefault="005206BA" w:rsidP="005206BA">
            <w:pPr>
              <w:rPr>
                <w:rFonts w:cstheme="minorHAnsi"/>
              </w:rPr>
            </w:pPr>
            <w:r w:rsidRPr="005206BA">
              <w:rPr>
                <w:rFonts w:cstheme="minorHAnsi"/>
              </w:rPr>
              <w:t>20.2</w:t>
            </w:r>
          </w:p>
        </w:tc>
        <w:tc>
          <w:tcPr>
            <w:tcW w:w="2250" w:type="dxa"/>
          </w:tcPr>
          <w:p w:rsidR="005206BA" w:rsidRPr="005206BA" w:rsidRDefault="005206BA" w:rsidP="005206BA">
            <w:pPr>
              <w:rPr>
                <w:rFonts w:cstheme="minorHAnsi"/>
              </w:rPr>
            </w:pPr>
          </w:p>
        </w:tc>
      </w:tr>
    </w:tbl>
    <w:p w:rsidR="005206BA" w:rsidRPr="005206BA" w:rsidRDefault="007044A5" w:rsidP="007044A5">
      <w:pPr>
        <w:pStyle w:val="Caption"/>
        <w:rPr>
          <w:rFonts w:cstheme="minorHAnsi"/>
        </w:rPr>
      </w:pPr>
      <w:bookmarkStart w:id="150" w:name="_Toc465672552"/>
      <w:r>
        <w:t xml:space="preserve">Table </w:t>
      </w:r>
      <w:fldSimple w:instr=" SEQ Table \* ARABIC ">
        <w:r>
          <w:rPr>
            <w:noProof/>
          </w:rPr>
          <w:t>16</w:t>
        </w:r>
      </w:fldSimple>
      <w:r>
        <w:t xml:space="preserve"> - </w:t>
      </w:r>
      <w:r w:rsidRPr="00317AD7">
        <w:t>Transport layer tests for VDE</w:t>
      </w:r>
      <w:bookmarkEnd w:id="150"/>
      <w:r w:rsidRPr="00317AD7">
        <w:t xml:space="preserve"> </w:t>
      </w:r>
    </w:p>
    <w:p w:rsidR="005206BA" w:rsidRPr="005206BA" w:rsidRDefault="005206BA" w:rsidP="005206BA">
      <w:pPr>
        <w:spacing w:line="200" w:lineRule="exact"/>
        <w:rPr>
          <w:rFonts w:asciiTheme="minorHAnsi" w:hAnsiTheme="minorHAnsi" w:cstheme="minorHAnsi"/>
        </w:rPr>
      </w:pPr>
      <w:r w:rsidRPr="005206BA">
        <w:rPr>
          <w:rFonts w:asciiTheme="minorHAnsi" w:hAnsiTheme="minorHAnsi" w:cstheme="minorHAnsi"/>
        </w:rPr>
        <w:t>16 Concurrent Mode tests</w:t>
      </w:r>
    </w:p>
    <w:p w:rsidR="005206BA" w:rsidRDefault="005206BA" w:rsidP="005206BA">
      <w:pPr>
        <w:spacing w:line="200" w:lineRule="exact"/>
        <w:rPr>
          <w:rFonts w:asciiTheme="minorHAnsi" w:hAnsiTheme="minorHAnsi" w:cstheme="minorHAnsi"/>
        </w:rPr>
      </w:pPr>
      <w:r w:rsidRPr="005206BA">
        <w:rPr>
          <w:rFonts w:asciiTheme="minorHAnsi" w:hAnsiTheme="minorHAnsi" w:cstheme="minorHAnsi"/>
        </w:rPr>
        <w:t>Check that Rx operation is functional when fully loaded with 100% traffic loading on all Rx channels:</w:t>
      </w:r>
    </w:p>
    <w:p w:rsidR="00F674C3" w:rsidRPr="005206BA" w:rsidRDefault="00F674C3" w:rsidP="005206BA">
      <w:pPr>
        <w:spacing w:line="200" w:lineRule="exact"/>
        <w:rPr>
          <w:rFonts w:asciiTheme="minorHAnsi" w:hAnsiTheme="minorHAnsi" w:cstheme="minorHAnsi"/>
        </w:rPr>
      </w:pP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AIS 1</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AIS 2</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ASM 1</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ASM 2</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VDE 25 / 50 / 100</w:t>
      </w:r>
    </w:p>
    <w:p w:rsidR="005206BA" w:rsidRPr="005206BA" w:rsidRDefault="005206BA" w:rsidP="005206BA">
      <w:pPr>
        <w:spacing w:line="200" w:lineRule="exact"/>
        <w:rPr>
          <w:rFonts w:asciiTheme="minorHAnsi" w:hAnsiTheme="minorHAnsi" w:cstheme="minorHAnsi"/>
        </w:rPr>
      </w:pPr>
    </w:p>
    <w:p w:rsidR="005206BA" w:rsidRPr="005206BA" w:rsidRDefault="005206BA" w:rsidP="005206BA">
      <w:pPr>
        <w:spacing w:line="200" w:lineRule="exact"/>
        <w:rPr>
          <w:rFonts w:asciiTheme="minorHAnsi" w:hAnsiTheme="minorHAnsi" w:cstheme="minorHAnsi"/>
        </w:rPr>
      </w:pPr>
      <w:r w:rsidRPr="005206BA">
        <w:rPr>
          <w:rFonts w:asciiTheme="minorHAnsi" w:hAnsiTheme="minorHAnsi" w:cstheme="minorHAnsi"/>
        </w:rPr>
        <w:t>Check that an AIS Tx will always pre-empt an ASM or VDE transmission.</w:t>
      </w:r>
    </w:p>
    <w:p w:rsidR="005206BA" w:rsidRPr="005206BA" w:rsidRDefault="005206BA" w:rsidP="005206BA">
      <w:pPr>
        <w:rPr>
          <w:rFonts w:asciiTheme="minorHAnsi" w:hAnsiTheme="minorHAnsi" w:cstheme="minorHAnsi"/>
        </w:rPr>
      </w:pPr>
    </w:p>
    <w:p w:rsidR="005206BA" w:rsidRPr="000308EA" w:rsidRDefault="00F674C3" w:rsidP="00F674C3">
      <w:pPr>
        <w:rPr>
          <w:rFonts w:asciiTheme="minorHAnsi" w:hAnsiTheme="minorHAnsi" w:cstheme="minorHAnsi"/>
          <w:i/>
        </w:rPr>
      </w:pPr>
      <w:r w:rsidRPr="000308EA">
        <w:rPr>
          <w:rFonts w:asciiTheme="minorHAnsi" w:hAnsiTheme="minorHAnsi" w:cstheme="minorHAnsi"/>
          <w:i/>
        </w:rPr>
        <w:t>Note</w:t>
      </w:r>
      <w:r w:rsidR="005206BA" w:rsidRPr="000308EA">
        <w:rPr>
          <w:rFonts w:asciiTheme="minorHAnsi" w:hAnsiTheme="minorHAnsi" w:cstheme="minorHAnsi"/>
          <w:i/>
        </w:rPr>
        <w:t>:</w:t>
      </w:r>
      <w:r w:rsidRPr="000308EA">
        <w:rPr>
          <w:rFonts w:asciiTheme="minorHAnsi" w:hAnsiTheme="minorHAnsi" w:cstheme="minorHAnsi"/>
          <w:i/>
        </w:rPr>
        <w:t xml:space="preserve">  Msg27 Tx on channels 75 and 76 needs to be </w:t>
      </w:r>
      <w:r w:rsidR="007044A5" w:rsidRPr="000308EA">
        <w:rPr>
          <w:rFonts w:asciiTheme="minorHAnsi" w:hAnsiTheme="minorHAnsi" w:cstheme="minorHAnsi"/>
          <w:i/>
        </w:rPr>
        <w:t>considered</w:t>
      </w:r>
    </w:p>
    <w:p w:rsidR="005206BA" w:rsidRPr="005206BA" w:rsidRDefault="005206BA" w:rsidP="005206BA">
      <w:pPr>
        <w:rPr>
          <w:rFonts w:asciiTheme="minorHAnsi" w:hAnsiTheme="minorHAnsi" w:cstheme="minorHAnsi"/>
        </w:rPr>
      </w:pPr>
    </w:p>
    <w:p w:rsidR="005206BA" w:rsidRPr="005206BA" w:rsidRDefault="005206BA">
      <w:pPr>
        <w:rPr>
          <w:rFonts w:asciiTheme="minorHAnsi" w:hAnsiTheme="minorHAnsi" w:cstheme="minorHAnsi"/>
        </w:rPr>
      </w:pPr>
    </w:p>
    <w:sectPr w:rsidR="005206BA" w:rsidRPr="005206BA" w:rsidSect="004B091C">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D7B" w:rsidRDefault="007E1D7B" w:rsidP="005206BA">
      <w:r>
        <w:separator/>
      </w:r>
    </w:p>
  </w:endnote>
  <w:endnote w:type="continuationSeparator" w:id="0">
    <w:p w:rsidR="007E1D7B" w:rsidRDefault="007E1D7B" w:rsidP="0052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53D" w:rsidRDefault="007B25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3378063"/>
      <w:docPartObj>
        <w:docPartGallery w:val="Page Numbers (Bottom of Page)"/>
        <w:docPartUnique/>
      </w:docPartObj>
    </w:sdtPr>
    <w:sdtEndPr>
      <w:rPr>
        <w:color w:val="808080" w:themeColor="background1" w:themeShade="80"/>
        <w:spacing w:val="60"/>
      </w:rPr>
    </w:sdtEndPr>
    <w:sdtContent>
      <w:p w:rsidR="009F442B" w:rsidRDefault="004B091C">
        <w:pPr>
          <w:pStyle w:val="Footer"/>
          <w:pBdr>
            <w:top w:val="single" w:sz="4" w:space="1" w:color="D9D9D9" w:themeColor="background1" w:themeShade="D9"/>
          </w:pBdr>
          <w:jc w:val="right"/>
        </w:pPr>
        <w:r>
          <w:rPr>
            <w:noProof/>
            <w:lang w:val="en-IE" w:eastAsia="en-IE"/>
          </w:rPr>
          <mc:AlternateContent>
            <mc:Choice Requires="wpg">
              <w:drawing>
                <wp:anchor distT="0" distB="0" distL="114300" distR="114300" simplePos="0" relativeHeight="251671040" behindDoc="0" locked="0" layoutInCell="1" allowOverlap="1" wp14:anchorId="32699D9F" wp14:editId="18D0B8B4">
                  <wp:simplePos x="0" y="0"/>
                  <wp:positionH relativeFrom="column">
                    <wp:posOffset>-317133</wp:posOffset>
                  </wp:positionH>
                  <wp:positionV relativeFrom="paragraph">
                    <wp:posOffset>-104463</wp:posOffset>
                  </wp:positionV>
                  <wp:extent cx="7240193" cy="721698"/>
                  <wp:effectExtent l="0" t="0" r="0" b="2540"/>
                  <wp:wrapNone/>
                  <wp:docPr id="3" name="Group 3"/>
                  <wp:cNvGraphicFramePr/>
                  <a:graphic xmlns:a="http://schemas.openxmlformats.org/drawingml/2006/main">
                    <a:graphicData uri="http://schemas.microsoft.com/office/word/2010/wordprocessingGroup">
                      <wpg:wgp>
                        <wpg:cNvGrpSpPr/>
                        <wpg:grpSpPr>
                          <a:xfrm>
                            <a:off x="0" y="0"/>
                            <a:ext cx="7240193" cy="721698"/>
                            <a:chOff x="0" y="0"/>
                            <a:chExt cx="7240193" cy="721698"/>
                          </a:xfrm>
                        </wpg:grpSpPr>
                        <pic:pic xmlns:pic="http://schemas.openxmlformats.org/drawingml/2006/picture">
                          <pic:nvPicPr>
                            <pic:cNvPr id="4" name="Billede 4" descr="C:\Users\b002190\AppData\Local\Microsoft\Windows\Temporary Internet Files\Content.Word\Nyt billede (6).bmp"/>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wpg:grpSp>
                          <wpg:cNvPr id="5" name="Group 5"/>
                          <wpg:cNvGrpSpPr/>
                          <wpg:grpSpPr>
                            <a:xfrm>
                              <a:off x="4455718" y="73998"/>
                              <a:ext cx="2784475" cy="647700"/>
                              <a:chOff x="0" y="-9525"/>
                              <a:chExt cx="2784475" cy="647700"/>
                            </a:xfrm>
                          </wpg:grpSpPr>
                          <wps:wsp>
                            <wps:cNvPr id="6"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4B091C" w:rsidRPr="003160A6" w:rsidRDefault="004B091C" w:rsidP="004B091C">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4B091C" w:rsidRPr="003160A6" w:rsidRDefault="004B091C" w:rsidP="004B091C">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8" name="Billede 7"/>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grpSp>
                      </wpg:wgp>
                    </a:graphicData>
                  </a:graphic>
                </wp:anchor>
              </w:drawing>
            </mc:Choice>
            <mc:Fallback>
              <w:pict>
                <v:group w14:anchorId="32699D9F" id="Group 3" o:spid="_x0000_s1027" style="position:absolute;left:0;text-align:left;margin-left:-24.95pt;margin-top:-8.25pt;width:570.1pt;height:56.85pt;z-index:251671040" coordsize="72401,7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4" o:spid="_x0000_s1028" type="#_x0000_t75" style="position:absolute;width:12573;height:7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9SjhTBAAAA2gAAAA8AAABkcnMvZG93bnJldi54bWxEj1FrwjAUhd8H/odwB75pWpEh1SibICp7&#10;GKv9AZfk2pY1NyWJtf57Mxjs8XDO+Q5nsxttJwbyoXWsIJ9nIIi1My3XCqrLYbYCESKywc4xKXhQ&#10;gN128rLBwrg7f9NQxlokCIcCFTQx9oWUQTdkMcxdT5y8q/MWY5K+lsbjPcFtJxdZ9iYttpwWGuxp&#10;35D+KW9WQXv89Ppc1bf860PqoQqd3Otcqenr+L4GEWmM/+G/9skoWMLvlXQD5PY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9SjhTBAAAA2gAAAA8AAAAAAAAAAAAAAAAAnwIA&#10;AGRycy9kb3ducmV2LnhtbFBLBQYAAAAABAAEAPcAAACNAwAAAAA=&#10;">
                    <v:imagedata r:id="rId3" o:title="Nyt billede (6)"/>
                    <v:path arrowok="t"/>
                  </v:shape>
                  <v:group id="Group 5" o:spid="_x0000_s1029" style="position:absolute;left:44557;top:739;width:27844;height:6477" coordorigin=",-95" coordsize="27844,6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202" coordsize="21600,21600" o:spt="202" path="m,l,21600r21600,l21600,xe">
                      <v:stroke joinstyle="miter"/>
                      <v:path gradientshapeok="t" o:connecttype="rect"/>
                    </v:shapetype>
                    <v:shape id="Tekstfelt 2" o:spid="_x0000_s1030"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4B091C" w:rsidRPr="003160A6" w:rsidRDefault="004B091C" w:rsidP="004B091C">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4B091C" w:rsidRPr="003160A6" w:rsidRDefault="004B091C" w:rsidP="004B091C">
                            <w:pPr>
                              <w:rPr>
                                <w:color w:val="08374B"/>
                                <w:sz w:val="20"/>
                              </w:rPr>
                            </w:pPr>
                          </w:p>
                        </w:txbxContent>
                      </v:textbox>
                    </v:shape>
                    <v:shape id="Billede 7" o:spid="_x0000_s1031"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4GHE3CAAAA2gAAAA8AAABkcnMvZG93bnJldi54bWxEj82LwjAUxO+C/0N4gjdN3YMf1SgirGwP&#10;Hvw46O3RPJtq81KarNb/3ggLexxmfjPMYtXaSjyo8aVjBaNhAoI4d7rkQsHp+D2YgvABWWPlmBS8&#10;yMNq2e0sMNXuyXt6HEIhYgn7FBWYEOpUSp8bsuiHriaO3tU1FkOUTSF1g89Ybiv5lSRjabHkuGCw&#10;po2h/H74tQqmSbC8NbvJ7kZHl11m2XmyzZTq99r1HESgNvyH/+gfHTn4XIk3QC7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BhxNwgAAANoAAAAPAAAAAAAAAAAAAAAAAJ8C&#10;AABkcnMvZG93bnJldi54bWxQSwUGAAAAAAQABAD3AAAAjgMAAAAA&#10;">
                      <v:imagedata r:id="rId4" o:title=""/>
                      <v:path arrowok="t"/>
                    </v:shape>
                  </v:group>
                </v:group>
              </w:pict>
            </mc:Fallback>
          </mc:AlternateContent>
        </w:r>
        <w:r w:rsidR="009F442B">
          <w:fldChar w:fldCharType="begin"/>
        </w:r>
        <w:r w:rsidR="009F442B">
          <w:instrText xml:space="preserve"> PAGE   \* MERGEFORMAT </w:instrText>
        </w:r>
        <w:r w:rsidR="009F442B">
          <w:fldChar w:fldCharType="separate"/>
        </w:r>
        <w:r w:rsidR="007D5BFA">
          <w:rPr>
            <w:noProof/>
          </w:rPr>
          <w:t>2</w:t>
        </w:r>
        <w:r w:rsidR="009F442B">
          <w:rPr>
            <w:noProof/>
          </w:rPr>
          <w:fldChar w:fldCharType="end"/>
        </w:r>
        <w:r w:rsidR="009F442B">
          <w:t xml:space="preserve"> | </w:t>
        </w:r>
        <w:r w:rsidR="009F442B">
          <w:rPr>
            <w:color w:val="808080" w:themeColor="background1" w:themeShade="80"/>
            <w:spacing w:val="60"/>
          </w:rPr>
          <w:t>Page</w:t>
        </w:r>
      </w:p>
    </w:sdtContent>
  </w:sdt>
  <w:p w:rsidR="009F442B" w:rsidRDefault="009F44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91C" w:rsidRDefault="004B091C">
    <w:pPr>
      <w:pStyle w:val="Footer"/>
    </w:pPr>
    <w:r>
      <w:rPr>
        <w:noProof/>
        <w:lang w:val="en-IE" w:eastAsia="en-IE"/>
      </w:rPr>
      <mc:AlternateContent>
        <mc:Choice Requires="wpg">
          <w:drawing>
            <wp:anchor distT="0" distB="0" distL="114300" distR="114300" simplePos="0" relativeHeight="251673088" behindDoc="0" locked="0" layoutInCell="1" allowOverlap="1" wp14:anchorId="75EBB7B0" wp14:editId="6EF2E2C8">
              <wp:simplePos x="0" y="0"/>
              <wp:positionH relativeFrom="column">
                <wp:posOffset>-301276</wp:posOffset>
              </wp:positionH>
              <wp:positionV relativeFrom="paragraph">
                <wp:posOffset>-206137</wp:posOffset>
              </wp:positionV>
              <wp:extent cx="7240193" cy="721698"/>
              <wp:effectExtent l="0" t="0" r="0" b="2540"/>
              <wp:wrapNone/>
              <wp:docPr id="7" name="Group 7"/>
              <wp:cNvGraphicFramePr/>
              <a:graphic xmlns:a="http://schemas.openxmlformats.org/drawingml/2006/main">
                <a:graphicData uri="http://schemas.microsoft.com/office/word/2010/wordprocessingGroup">
                  <wpg:wgp>
                    <wpg:cNvGrpSpPr/>
                    <wpg:grpSpPr>
                      <a:xfrm>
                        <a:off x="0" y="0"/>
                        <a:ext cx="7240193" cy="721698"/>
                        <a:chOff x="0" y="0"/>
                        <a:chExt cx="7240193" cy="721698"/>
                      </a:xfrm>
                    </wpg:grpSpPr>
                    <pic:pic xmlns:pic="http://schemas.openxmlformats.org/drawingml/2006/picture">
                      <pic:nvPicPr>
                        <pic:cNvPr id="9" name="Billede 4" descr="C:\Users\b002190\AppData\Local\Microsoft\Windows\Temporary Internet Files\Content.Word\Nyt billede (6).bmp"/>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wpg:grpSp>
                      <wpg:cNvPr id="10" name="Group 10"/>
                      <wpg:cNvGrpSpPr/>
                      <wpg:grpSpPr>
                        <a:xfrm>
                          <a:off x="4455718" y="73998"/>
                          <a:ext cx="2784475" cy="647700"/>
                          <a:chOff x="0" y="-9525"/>
                          <a:chExt cx="2784475" cy="647700"/>
                        </a:xfrm>
                      </wpg:grpSpPr>
                      <wps:wsp>
                        <wps:cNvPr id="11"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4B091C" w:rsidRPr="003160A6" w:rsidRDefault="004B091C" w:rsidP="004B091C">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4B091C" w:rsidRPr="003160A6" w:rsidRDefault="004B091C" w:rsidP="004B091C">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12" name="Billede 7"/>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grpSp>
                  </wpg:wgp>
                </a:graphicData>
              </a:graphic>
            </wp:anchor>
          </w:drawing>
        </mc:Choice>
        <mc:Fallback>
          <w:pict>
            <v:group w14:anchorId="75EBB7B0" id="Group 7" o:spid="_x0000_s1032" style="position:absolute;margin-left:-23.7pt;margin-top:-16.25pt;width:570.1pt;height:56.85pt;z-index:251673088" coordsize="72401,7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4" o:spid="_x0000_s1033" type="#_x0000_t75" style="position:absolute;width:12573;height:7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TIYrCAAAA2gAAAA8AAABkcnMvZG93bnJldi54bWxEj0FrwkAUhO8F/8PyCt50Ew9So6u0gqj0&#10;UBrzAx67zyQ0+zbsrjH+e7dQ6HGYmW+YzW60nRjIh9axgnyegSDWzrRcK6guh9kbiBCRDXaOScGD&#10;Auy2k5cNFsbd+ZuGMtYiQTgUqKCJsS+kDLohi2HueuLkXZ23GJP0tTQe7wluO7nIsqW02HJaaLCn&#10;fUP6p7xZBe3x0+tzVd/yrw+phyp0cq9zpaav4/saRKQx/of/2iejYAW/V9INkNs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BUyGKwgAAANoAAAAPAAAAAAAAAAAAAAAAAJ8C&#10;AABkcnMvZG93bnJldi54bWxQSwUGAAAAAAQABAD3AAAAjgMAAAAA&#10;">
                <v:imagedata r:id="rId3" o:title="Nyt billede (6)"/>
                <v:path arrowok="t"/>
              </v:shape>
              <v:group id="Group 10" o:spid="_x0000_s1034" style="position:absolute;left:44557;top:739;width:27844;height:6477" coordorigin=",-95" coordsize="27844,6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202" coordsize="21600,21600" o:spt="202" path="m,l,21600r21600,l21600,xe">
                  <v:stroke joinstyle="miter"/>
                  <v:path gradientshapeok="t" o:connecttype="rect"/>
                </v:shapetype>
                <v:shape id="Tekstfelt 2" o:spid="_x0000_s1035"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4B091C" w:rsidRPr="003160A6" w:rsidRDefault="004B091C" w:rsidP="004B091C">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4B091C" w:rsidRPr="003160A6" w:rsidRDefault="004B091C" w:rsidP="004B091C">
                        <w:pPr>
                          <w:rPr>
                            <w:color w:val="08374B"/>
                            <w:sz w:val="20"/>
                          </w:rPr>
                        </w:pPr>
                      </w:p>
                    </w:txbxContent>
                  </v:textbox>
                </v:shape>
                <v:shape id="Billede 7" o:spid="_x0000_s1036"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sC2XCAAAA2wAAAA8AAABkcnMvZG93bnJldi54bWxETz1vwjAQ3SvxH6xD6lacMjQ0xaCqUhEZ&#10;MkA6tNspvsZp43MUmyT8e4yExHZP7/PW28m2YqDeN44VPC8SEMSV0w3XCr7Kz6cVCB+QNbaOScGZ&#10;PGw3s4c1ZtqNfKDhGGoRQ9hnqMCE0GVS+sqQRb9wHXHkfl1vMUTY11L3OMZw28plkrxIiw3HBoMd&#10;fRiq/o8nq2CVBMs7U6TFH5Uu/3nNv9NdrtTjfHp/AxFoCnfxzb3Xcf4Srr/EA+Tm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xbAtlwgAAANsAAAAPAAAAAAAAAAAAAAAAAJ8C&#10;AABkcnMvZG93bnJldi54bWxQSwUGAAAAAAQABAD3AAAAjgMAAAAA&#10;">
                  <v:imagedata r:id="rId4" o:title=""/>
                  <v:path arrowok="t"/>
                </v:shape>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D7B" w:rsidRDefault="007E1D7B" w:rsidP="005206BA">
      <w:r>
        <w:separator/>
      </w:r>
    </w:p>
  </w:footnote>
  <w:footnote w:type="continuationSeparator" w:id="0">
    <w:p w:rsidR="007E1D7B" w:rsidRDefault="007E1D7B" w:rsidP="005206BA">
      <w:r>
        <w:continuationSeparator/>
      </w:r>
    </w:p>
  </w:footnote>
  <w:footnote w:id="1">
    <w:p w:rsidR="009F442B" w:rsidRPr="00A7190C" w:rsidRDefault="009F442B" w:rsidP="005206BA">
      <w:pPr>
        <w:pStyle w:val="FootnoteText"/>
        <w:rPr>
          <w:lang w:val="en-US"/>
        </w:rPr>
      </w:pPr>
      <w:r>
        <w:rPr>
          <w:rStyle w:val="FootnoteReference"/>
        </w:rPr>
        <w:footnoteRef/>
      </w:r>
      <w:r>
        <w:t xml:space="preserve"> </w:t>
      </w:r>
      <w:r>
        <w:rPr>
          <w:lang w:val="en-US"/>
        </w:rPr>
        <w:t>IEC 61993, clause 9.1.1.2 Power supply refers to IEC 60945.  IEC 60945, clause 5.2.1 specifies 3% on nominal power supply voltage (24VDC?)</w:t>
      </w:r>
    </w:p>
  </w:footnote>
  <w:footnote w:id="2">
    <w:p w:rsidR="009F442B" w:rsidRPr="007A339E" w:rsidRDefault="009F442B" w:rsidP="005206BA">
      <w:pPr>
        <w:pStyle w:val="FootnoteText"/>
        <w:rPr>
          <w:lang w:val="en-US"/>
        </w:rPr>
      </w:pPr>
      <w:r>
        <w:rPr>
          <w:rStyle w:val="FootnoteReference"/>
        </w:rPr>
        <w:footnoteRef/>
      </w:r>
      <w:r>
        <w:t xml:space="preserve"> </w:t>
      </w:r>
      <w:r>
        <w:rPr>
          <w:lang w:val="en-US"/>
        </w:rPr>
        <w:t>IEC 60945, clause 5.2.2 specifies +30% / -10% of nominal supply voltage.</w:t>
      </w:r>
    </w:p>
  </w:footnote>
  <w:footnote w:id="3">
    <w:p w:rsidR="009F442B" w:rsidRPr="00CA32F0" w:rsidRDefault="009F442B" w:rsidP="005206BA">
      <w:pPr>
        <w:pStyle w:val="FootnoteText"/>
        <w:rPr>
          <w:lang w:val="en-US"/>
        </w:rPr>
      </w:pPr>
      <w:r>
        <w:rPr>
          <w:rStyle w:val="FootnoteReference"/>
        </w:rPr>
        <w:footnoteRef/>
      </w:r>
      <w:r>
        <w:t xml:space="preserve"> </w:t>
      </w:r>
      <w:r>
        <w:rPr>
          <w:lang w:val="en-US"/>
        </w:rPr>
        <w:t xml:space="preserve">An external signal must be made available for this test.  </w:t>
      </w:r>
    </w:p>
  </w:footnote>
  <w:footnote w:id="4">
    <w:p w:rsidR="009F442B" w:rsidRPr="00204812" w:rsidRDefault="009F442B" w:rsidP="005206BA">
      <w:pPr>
        <w:pStyle w:val="FootnoteText"/>
        <w:rPr>
          <w:lang w:val="en-US"/>
        </w:rPr>
      </w:pPr>
      <w:r>
        <w:rPr>
          <w:rStyle w:val="FootnoteReference"/>
        </w:rPr>
        <w:footnoteRef/>
      </w:r>
      <w:r>
        <w:t xml:space="preserve"> </w:t>
      </w:r>
      <w:r>
        <w:rPr>
          <w:lang w:val="en-US"/>
        </w:rPr>
        <w:t>ASM, QPSK, 25 kHz, no coding.</w:t>
      </w:r>
    </w:p>
  </w:footnote>
  <w:footnote w:id="5">
    <w:p w:rsidR="009F442B" w:rsidRPr="0042670C" w:rsidRDefault="009F442B" w:rsidP="005206BA">
      <w:pPr>
        <w:pStyle w:val="FootnoteText"/>
        <w:rPr>
          <w:lang w:val="en-US"/>
        </w:rPr>
      </w:pPr>
      <w:r>
        <w:rPr>
          <w:rStyle w:val="FootnoteReference"/>
        </w:rPr>
        <w:footnoteRef/>
      </w:r>
      <w:r>
        <w:t xml:space="preserve"> </w:t>
      </w:r>
      <w:r>
        <w:rPr>
          <w:lang w:val="en-US"/>
        </w:rPr>
        <w:t>QPSK, no coding.</w:t>
      </w:r>
    </w:p>
  </w:footnote>
  <w:footnote w:id="6">
    <w:p w:rsidR="009F442B" w:rsidRPr="0042670C" w:rsidRDefault="009F442B" w:rsidP="005206BA">
      <w:pPr>
        <w:pStyle w:val="FootnoteText"/>
        <w:rPr>
          <w:lang w:val="en-US"/>
        </w:rPr>
      </w:pPr>
      <w:r>
        <w:rPr>
          <w:rStyle w:val="FootnoteReference"/>
        </w:rPr>
        <w:footnoteRef/>
      </w:r>
      <w:r>
        <w:t xml:space="preserve"> </w:t>
      </w:r>
      <w:r>
        <w:rPr>
          <w:lang w:val="en-US"/>
        </w:rPr>
        <w:t>8PSK, no coding.</w:t>
      </w:r>
    </w:p>
  </w:footnote>
  <w:footnote w:id="7">
    <w:p w:rsidR="009F442B" w:rsidRPr="0042670C" w:rsidRDefault="009F442B" w:rsidP="005206BA">
      <w:pPr>
        <w:pStyle w:val="FootnoteText"/>
        <w:rPr>
          <w:lang w:val="en-US"/>
        </w:rPr>
      </w:pPr>
      <w:r>
        <w:rPr>
          <w:rStyle w:val="FootnoteReference"/>
        </w:rPr>
        <w:footnoteRef/>
      </w:r>
      <w:r>
        <w:t xml:space="preserve"> </w:t>
      </w:r>
      <w:r>
        <w:rPr>
          <w:lang w:val="en-US"/>
        </w:rPr>
        <w:t>16QAM, no coding.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53D" w:rsidRDefault="007E1D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7" o:spid="_x0000_s2050" type="#_x0000_t136" style="position:absolute;margin-left:0;margin-top:0;width:655.8pt;height:81.95pt;rotation:315;z-index:-25163929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53D" w:rsidRDefault="007E1D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8" o:spid="_x0000_s2051" type="#_x0000_t136" style="position:absolute;margin-left:0;margin-top:0;width:655.8pt;height:81.95pt;rotation:315;z-index:-25163724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91C" w:rsidRDefault="007E1D7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6" o:spid="_x0000_s2049" type="#_x0000_t136" style="position:absolute;margin-left:0;margin-top:0;width:655.8pt;height:81.95pt;rotation:315;z-index:-25164134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4B091C">
      <w:rPr>
        <w:noProof/>
        <w:lang w:val="en-IE" w:eastAsia="en-IE"/>
      </w:rPr>
      <w:drawing>
        <wp:anchor distT="0" distB="0" distL="114300" distR="114300" simplePos="0" relativeHeight="251672064" behindDoc="0" locked="0" layoutInCell="1" allowOverlap="1" wp14:anchorId="725EFDD1" wp14:editId="413C228D">
          <wp:simplePos x="0" y="0"/>
          <wp:positionH relativeFrom="column">
            <wp:posOffset>1707232</wp:posOffset>
          </wp:positionH>
          <wp:positionV relativeFrom="paragraph">
            <wp:posOffset>-761794</wp:posOffset>
          </wp:positionV>
          <wp:extent cx="3444875" cy="1972310"/>
          <wp:effectExtent l="0" t="0" r="3175" b="8890"/>
          <wp:wrapSquare wrapText="bothSides"/>
          <wp:docPr id="14" name="Billede 28"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875" cy="1972310"/>
                  </a:xfrm>
                  <a:prstGeom prst="rect">
                    <a:avLst/>
                  </a:prstGeom>
                  <a:noFill/>
                  <a:ln>
                    <a:noFill/>
                  </a:ln>
                </pic:spPr>
              </pic:pic>
            </a:graphicData>
          </a:graphic>
        </wp:anchor>
      </w:drawing>
    </w: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D8EAB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986BAC8"/>
    <w:lvl w:ilvl="0">
      <w:start w:val="1"/>
      <w:numFmt w:val="decimal"/>
      <w:lvlText w:val="%1."/>
      <w:lvlJc w:val="left"/>
      <w:pPr>
        <w:tabs>
          <w:tab w:val="num" w:pos="1492"/>
        </w:tabs>
        <w:ind w:left="1492" w:hanging="360"/>
      </w:pPr>
    </w:lvl>
  </w:abstractNum>
  <w:abstractNum w:abstractNumId="2">
    <w:nsid w:val="FFFFFF7D"/>
    <w:multiLevelType w:val="singleLevel"/>
    <w:tmpl w:val="24CE62E2"/>
    <w:lvl w:ilvl="0">
      <w:start w:val="1"/>
      <w:numFmt w:val="decimal"/>
      <w:lvlText w:val="%1."/>
      <w:lvlJc w:val="left"/>
      <w:pPr>
        <w:tabs>
          <w:tab w:val="num" w:pos="1209"/>
        </w:tabs>
        <w:ind w:left="1209" w:hanging="360"/>
      </w:pPr>
    </w:lvl>
  </w:abstractNum>
  <w:abstractNum w:abstractNumId="3">
    <w:nsid w:val="FFFFFF7E"/>
    <w:multiLevelType w:val="singleLevel"/>
    <w:tmpl w:val="F81862F8"/>
    <w:lvl w:ilvl="0">
      <w:start w:val="1"/>
      <w:numFmt w:val="decimal"/>
      <w:lvlText w:val="%1."/>
      <w:lvlJc w:val="left"/>
      <w:pPr>
        <w:tabs>
          <w:tab w:val="num" w:pos="926"/>
        </w:tabs>
        <w:ind w:left="926" w:hanging="360"/>
      </w:pPr>
    </w:lvl>
  </w:abstractNum>
  <w:abstractNum w:abstractNumId="4">
    <w:nsid w:val="FFFFFF7F"/>
    <w:multiLevelType w:val="singleLevel"/>
    <w:tmpl w:val="3BE4F3E6"/>
    <w:lvl w:ilvl="0">
      <w:start w:val="1"/>
      <w:numFmt w:val="decimal"/>
      <w:lvlText w:val="%1."/>
      <w:lvlJc w:val="left"/>
      <w:pPr>
        <w:tabs>
          <w:tab w:val="num" w:pos="643"/>
        </w:tabs>
        <w:ind w:left="643" w:hanging="360"/>
      </w:pPr>
    </w:lvl>
  </w:abstractNum>
  <w:abstractNum w:abstractNumId="5">
    <w:nsid w:val="FFFFFF80"/>
    <w:multiLevelType w:val="singleLevel"/>
    <w:tmpl w:val="FF82E68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7C2978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34EE02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80CC1A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71A96A0"/>
    <w:lvl w:ilvl="0">
      <w:start w:val="1"/>
      <w:numFmt w:val="decimal"/>
      <w:lvlText w:val="%1."/>
      <w:lvlJc w:val="left"/>
      <w:pPr>
        <w:tabs>
          <w:tab w:val="num" w:pos="360"/>
        </w:tabs>
        <w:ind w:left="360" w:hanging="360"/>
      </w:pPr>
    </w:lvl>
  </w:abstractNum>
  <w:abstractNum w:abstractNumId="10">
    <w:nsid w:val="FFFFFF89"/>
    <w:multiLevelType w:val="singleLevel"/>
    <w:tmpl w:val="74A2D054"/>
    <w:lvl w:ilvl="0">
      <w:start w:val="1"/>
      <w:numFmt w:val="bullet"/>
      <w:lvlText w:val=""/>
      <w:lvlJc w:val="left"/>
      <w:pPr>
        <w:tabs>
          <w:tab w:val="num" w:pos="360"/>
        </w:tabs>
        <w:ind w:left="360" w:hanging="360"/>
      </w:pPr>
      <w:rPr>
        <w:rFonts w:ascii="Symbol" w:hAnsi="Symbol" w:hint="default"/>
      </w:rPr>
    </w:lvl>
  </w:abstractNum>
  <w:abstractNum w:abstractNumId="11">
    <w:nsid w:val="0075431C"/>
    <w:multiLevelType w:val="hybridMultilevel"/>
    <w:tmpl w:val="E80E1A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647974"/>
    <w:multiLevelType w:val="multilevel"/>
    <w:tmpl w:val="C5AAC566"/>
    <w:lvl w:ilvl="0">
      <w:start w:val="1"/>
      <w:numFmt w:val="decimal"/>
      <w:suff w:val="space"/>
      <w:lvlText w:val="%1"/>
      <w:lvlJc w:val="left"/>
      <w:pPr>
        <w:ind w:left="0" w:firstLine="0"/>
      </w:pPr>
      <w:rPr>
        <w:rFonts w:ascii="Calibri" w:hAnsi="Calibri" w:hint="default"/>
        <w:b/>
        <w:i/>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ADD6DDB"/>
    <w:multiLevelType w:val="hybridMultilevel"/>
    <w:tmpl w:val="8B62AA9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F6F4CF3"/>
    <w:multiLevelType w:val="hybridMultilevel"/>
    <w:tmpl w:val="92987CF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16413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1CD0026D"/>
    <w:multiLevelType w:val="hybridMultilevel"/>
    <w:tmpl w:val="49546EF6"/>
    <w:lvl w:ilvl="0" w:tplc="D48A3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A55CB8"/>
    <w:multiLevelType w:val="hybridMultilevel"/>
    <w:tmpl w:val="69DED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2459BF"/>
    <w:multiLevelType w:val="multilevel"/>
    <w:tmpl w:val="00EA85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23CF7FDE"/>
    <w:multiLevelType w:val="hybridMultilevel"/>
    <w:tmpl w:val="57500462"/>
    <w:lvl w:ilvl="0" w:tplc="3FD09DD4">
      <w:start w:val="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817C2C"/>
    <w:multiLevelType w:val="hybridMultilevel"/>
    <w:tmpl w:val="F22E8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F440A70"/>
    <w:multiLevelType w:val="hybridMultilevel"/>
    <w:tmpl w:val="3FAAA6AA"/>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987926"/>
    <w:multiLevelType w:val="hybridMultilevel"/>
    <w:tmpl w:val="EF646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992450"/>
    <w:multiLevelType w:val="hybridMultilevel"/>
    <w:tmpl w:val="AF1083E0"/>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E102322"/>
    <w:multiLevelType w:val="hybridMultilevel"/>
    <w:tmpl w:val="29368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2801BC"/>
    <w:multiLevelType w:val="hybridMultilevel"/>
    <w:tmpl w:val="9370C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20C1165"/>
    <w:multiLevelType w:val="hybridMultilevel"/>
    <w:tmpl w:val="F4C24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A3728C"/>
    <w:multiLevelType w:val="multilevel"/>
    <w:tmpl w:val="3EBACF9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4C7867F7"/>
    <w:multiLevelType w:val="hybridMultilevel"/>
    <w:tmpl w:val="C8308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410388"/>
    <w:multiLevelType w:val="hybridMultilevel"/>
    <w:tmpl w:val="EF646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00426A"/>
    <w:multiLevelType w:val="hybridMultilevel"/>
    <w:tmpl w:val="5BC29A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EAC0E22"/>
    <w:multiLevelType w:val="multilevel"/>
    <w:tmpl w:val="9C68EC5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3B836B0"/>
    <w:multiLevelType w:val="multilevel"/>
    <w:tmpl w:val="DF2E8C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3">
    <w:nsid w:val="7D085CE6"/>
    <w:multiLevelType w:val="hybridMultilevel"/>
    <w:tmpl w:val="3F3AE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2"/>
  </w:num>
  <w:num w:numId="3">
    <w:abstractNumId w:val="32"/>
  </w:num>
  <w:num w:numId="4">
    <w:abstractNumId w:val="32"/>
  </w:num>
  <w:num w:numId="5">
    <w:abstractNumId w:val="32"/>
  </w:num>
  <w:num w:numId="6">
    <w:abstractNumId w:val="32"/>
  </w:num>
  <w:num w:numId="7">
    <w:abstractNumId w:val="32"/>
  </w:num>
  <w:num w:numId="8">
    <w:abstractNumId w:val="32"/>
  </w:num>
  <w:num w:numId="9">
    <w:abstractNumId w:val="32"/>
  </w:num>
  <w:num w:numId="10">
    <w:abstractNumId w:val="27"/>
  </w:num>
  <w:num w:numId="11">
    <w:abstractNumId w:val="27"/>
  </w:num>
  <w:num w:numId="12">
    <w:abstractNumId w:val="27"/>
  </w:num>
  <w:num w:numId="13">
    <w:abstractNumId w:val="27"/>
  </w:num>
  <w:num w:numId="14">
    <w:abstractNumId w:val="12"/>
  </w:num>
  <w:num w:numId="15">
    <w:abstractNumId w:val="12"/>
  </w:num>
  <w:num w:numId="16">
    <w:abstractNumId w:val="12"/>
  </w:num>
  <w:num w:numId="17">
    <w:abstractNumId w:val="12"/>
  </w:num>
  <w:num w:numId="18">
    <w:abstractNumId w:val="12"/>
  </w:num>
  <w:num w:numId="19">
    <w:abstractNumId w:val="27"/>
  </w:num>
  <w:num w:numId="20">
    <w:abstractNumId w:val="31"/>
  </w:num>
  <w:num w:numId="21">
    <w:abstractNumId w:val="18"/>
  </w:num>
  <w:num w:numId="22">
    <w:abstractNumId w:val="0"/>
  </w:num>
  <w:num w:numId="23">
    <w:abstractNumId w:val="1"/>
  </w:num>
  <w:num w:numId="24">
    <w:abstractNumId w:val="2"/>
  </w:num>
  <w:num w:numId="25">
    <w:abstractNumId w:val="3"/>
  </w:num>
  <w:num w:numId="26">
    <w:abstractNumId w:val="4"/>
  </w:num>
  <w:num w:numId="27">
    <w:abstractNumId w:val="9"/>
  </w:num>
  <w:num w:numId="28">
    <w:abstractNumId w:val="5"/>
  </w:num>
  <w:num w:numId="29">
    <w:abstractNumId w:val="6"/>
  </w:num>
  <w:num w:numId="30">
    <w:abstractNumId w:val="7"/>
  </w:num>
  <w:num w:numId="31">
    <w:abstractNumId w:val="8"/>
  </w:num>
  <w:num w:numId="32">
    <w:abstractNumId w:val="10"/>
  </w:num>
  <w:num w:numId="33">
    <w:abstractNumId w:val="15"/>
  </w:num>
  <w:num w:numId="34">
    <w:abstractNumId w:val="16"/>
  </w:num>
  <w:num w:numId="35">
    <w:abstractNumId w:val="23"/>
  </w:num>
  <w:num w:numId="36">
    <w:abstractNumId w:val="19"/>
  </w:num>
  <w:num w:numId="37">
    <w:abstractNumId w:val="28"/>
  </w:num>
  <w:num w:numId="38">
    <w:abstractNumId w:val="33"/>
  </w:num>
  <w:num w:numId="39">
    <w:abstractNumId w:val="17"/>
  </w:num>
  <w:num w:numId="40">
    <w:abstractNumId w:val="11"/>
  </w:num>
  <w:num w:numId="41">
    <w:abstractNumId w:val="22"/>
  </w:num>
  <w:num w:numId="42">
    <w:abstractNumId w:val="25"/>
  </w:num>
  <w:num w:numId="43">
    <w:abstractNumId w:val="20"/>
  </w:num>
  <w:num w:numId="44">
    <w:abstractNumId w:val="29"/>
  </w:num>
  <w:num w:numId="45">
    <w:abstractNumId w:val="24"/>
  </w:num>
  <w:num w:numId="46">
    <w:abstractNumId w:val="26"/>
  </w:num>
  <w:num w:numId="47">
    <w:abstractNumId w:val="14"/>
  </w:num>
  <w:num w:numId="48">
    <w:abstractNumId w:val="30"/>
  </w:num>
  <w:num w:numId="49">
    <w:abstractNumId w:val="21"/>
  </w:num>
  <w:num w:numId="50">
    <w:abstractNumId w:val="13"/>
  </w:num>
  <w:num w:numId="51">
    <w:abstractNumId w:val="27"/>
  </w:num>
  <w:num w:numId="5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6BA"/>
    <w:rsid w:val="000021F7"/>
    <w:rsid w:val="00003B6A"/>
    <w:rsid w:val="00005C33"/>
    <w:rsid w:val="000136B4"/>
    <w:rsid w:val="00015C5E"/>
    <w:rsid w:val="0001658B"/>
    <w:rsid w:val="00017AC4"/>
    <w:rsid w:val="00026D5B"/>
    <w:rsid w:val="00027268"/>
    <w:rsid w:val="000308EA"/>
    <w:rsid w:val="00030B21"/>
    <w:rsid w:val="0003348E"/>
    <w:rsid w:val="00033A05"/>
    <w:rsid w:val="00035545"/>
    <w:rsid w:val="00037325"/>
    <w:rsid w:val="00041A88"/>
    <w:rsid w:val="00044B34"/>
    <w:rsid w:val="0004534F"/>
    <w:rsid w:val="0005086C"/>
    <w:rsid w:val="0005213E"/>
    <w:rsid w:val="00055882"/>
    <w:rsid w:val="00055928"/>
    <w:rsid w:val="00055BD2"/>
    <w:rsid w:val="000608C7"/>
    <w:rsid w:val="000609A0"/>
    <w:rsid w:val="00061941"/>
    <w:rsid w:val="00066278"/>
    <w:rsid w:val="00071918"/>
    <w:rsid w:val="00081D98"/>
    <w:rsid w:val="00082AFF"/>
    <w:rsid w:val="00091388"/>
    <w:rsid w:val="00091AB2"/>
    <w:rsid w:val="00096642"/>
    <w:rsid w:val="00096C39"/>
    <w:rsid w:val="000A1632"/>
    <w:rsid w:val="000A2A9D"/>
    <w:rsid w:val="000A6A56"/>
    <w:rsid w:val="000B1F80"/>
    <w:rsid w:val="000B56CA"/>
    <w:rsid w:val="000B7173"/>
    <w:rsid w:val="000C0E25"/>
    <w:rsid w:val="000C2A88"/>
    <w:rsid w:val="000C42AA"/>
    <w:rsid w:val="000C53B7"/>
    <w:rsid w:val="000C5C06"/>
    <w:rsid w:val="000D01A7"/>
    <w:rsid w:val="000D36ED"/>
    <w:rsid w:val="000E3E5A"/>
    <w:rsid w:val="000E5278"/>
    <w:rsid w:val="000E7913"/>
    <w:rsid w:val="000F2C02"/>
    <w:rsid w:val="000F384A"/>
    <w:rsid w:val="000F439E"/>
    <w:rsid w:val="000F467A"/>
    <w:rsid w:val="000F7291"/>
    <w:rsid w:val="001013E4"/>
    <w:rsid w:val="0010622C"/>
    <w:rsid w:val="001072FD"/>
    <w:rsid w:val="00116BE4"/>
    <w:rsid w:val="00120F9F"/>
    <w:rsid w:val="00124122"/>
    <w:rsid w:val="00130A60"/>
    <w:rsid w:val="00133CD5"/>
    <w:rsid w:val="00135EC8"/>
    <w:rsid w:val="00137372"/>
    <w:rsid w:val="001433C5"/>
    <w:rsid w:val="00143DBB"/>
    <w:rsid w:val="001463C5"/>
    <w:rsid w:val="0015388C"/>
    <w:rsid w:val="001550EE"/>
    <w:rsid w:val="00162714"/>
    <w:rsid w:val="00163BA9"/>
    <w:rsid w:val="00171904"/>
    <w:rsid w:val="00172682"/>
    <w:rsid w:val="00175997"/>
    <w:rsid w:val="00176566"/>
    <w:rsid w:val="00186498"/>
    <w:rsid w:val="00187E0E"/>
    <w:rsid w:val="00192068"/>
    <w:rsid w:val="001936B0"/>
    <w:rsid w:val="0019437C"/>
    <w:rsid w:val="00195720"/>
    <w:rsid w:val="00195F27"/>
    <w:rsid w:val="00196028"/>
    <w:rsid w:val="001A09D7"/>
    <w:rsid w:val="001A1570"/>
    <w:rsid w:val="001A2AAC"/>
    <w:rsid w:val="001A4A44"/>
    <w:rsid w:val="001A6205"/>
    <w:rsid w:val="001A6FE3"/>
    <w:rsid w:val="001B0CAF"/>
    <w:rsid w:val="001B14F0"/>
    <w:rsid w:val="001B24CA"/>
    <w:rsid w:val="001B2F3A"/>
    <w:rsid w:val="001B7AA1"/>
    <w:rsid w:val="001C03B8"/>
    <w:rsid w:val="001C148C"/>
    <w:rsid w:val="001C5433"/>
    <w:rsid w:val="001D06E0"/>
    <w:rsid w:val="001D10DA"/>
    <w:rsid w:val="001D2F43"/>
    <w:rsid w:val="001D56EA"/>
    <w:rsid w:val="001E2297"/>
    <w:rsid w:val="001E3591"/>
    <w:rsid w:val="001E3AF4"/>
    <w:rsid w:val="001E4D5E"/>
    <w:rsid w:val="001E62B2"/>
    <w:rsid w:val="001F1271"/>
    <w:rsid w:val="001F1D7A"/>
    <w:rsid w:val="001F520A"/>
    <w:rsid w:val="001F6291"/>
    <w:rsid w:val="00201CE3"/>
    <w:rsid w:val="00203928"/>
    <w:rsid w:val="00204BA3"/>
    <w:rsid w:val="00204C75"/>
    <w:rsid w:val="002101E7"/>
    <w:rsid w:val="00211A72"/>
    <w:rsid w:val="00212758"/>
    <w:rsid w:val="00215DE2"/>
    <w:rsid w:val="0023253E"/>
    <w:rsid w:val="00235B3B"/>
    <w:rsid w:val="00240DAC"/>
    <w:rsid w:val="00241D8D"/>
    <w:rsid w:val="002455D4"/>
    <w:rsid w:val="002463DA"/>
    <w:rsid w:val="00257A76"/>
    <w:rsid w:val="00257F70"/>
    <w:rsid w:val="00260E85"/>
    <w:rsid w:val="00261521"/>
    <w:rsid w:val="0027602C"/>
    <w:rsid w:val="00277B61"/>
    <w:rsid w:val="00277D73"/>
    <w:rsid w:val="002805F4"/>
    <w:rsid w:val="0028082D"/>
    <w:rsid w:val="00283A23"/>
    <w:rsid w:val="002857AD"/>
    <w:rsid w:val="0028635C"/>
    <w:rsid w:val="00292008"/>
    <w:rsid w:val="002927CB"/>
    <w:rsid w:val="00293F44"/>
    <w:rsid w:val="00294005"/>
    <w:rsid w:val="0029550D"/>
    <w:rsid w:val="00295EE7"/>
    <w:rsid w:val="002A2D0B"/>
    <w:rsid w:val="002B3FD8"/>
    <w:rsid w:val="002C006D"/>
    <w:rsid w:val="002C1D2E"/>
    <w:rsid w:val="002C720C"/>
    <w:rsid w:val="002D031C"/>
    <w:rsid w:val="002E20C1"/>
    <w:rsid w:val="002E41C0"/>
    <w:rsid w:val="002F24F7"/>
    <w:rsid w:val="002F7552"/>
    <w:rsid w:val="00300791"/>
    <w:rsid w:val="003023B9"/>
    <w:rsid w:val="00306397"/>
    <w:rsid w:val="003112D7"/>
    <w:rsid w:val="00311DBC"/>
    <w:rsid w:val="00315F07"/>
    <w:rsid w:val="00317F86"/>
    <w:rsid w:val="0032170F"/>
    <w:rsid w:val="0032246F"/>
    <w:rsid w:val="003224D2"/>
    <w:rsid w:val="00326C00"/>
    <w:rsid w:val="00332C49"/>
    <w:rsid w:val="00333874"/>
    <w:rsid w:val="003342DC"/>
    <w:rsid w:val="00336B60"/>
    <w:rsid w:val="00343E3E"/>
    <w:rsid w:val="00345A77"/>
    <w:rsid w:val="00345FB9"/>
    <w:rsid w:val="0034628F"/>
    <w:rsid w:val="003477B8"/>
    <w:rsid w:val="0036264C"/>
    <w:rsid w:val="00362D96"/>
    <w:rsid w:val="00365A35"/>
    <w:rsid w:val="00371652"/>
    <w:rsid w:val="003721A2"/>
    <w:rsid w:val="00377449"/>
    <w:rsid w:val="00380430"/>
    <w:rsid w:val="0038281D"/>
    <w:rsid w:val="00383BA4"/>
    <w:rsid w:val="0038415E"/>
    <w:rsid w:val="00384EC8"/>
    <w:rsid w:val="00386556"/>
    <w:rsid w:val="003913EC"/>
    <w:rsid w:val="00397E6A"/>
    <w:rsid w:val="003A21B4"/>
    <w:rsid w:val="003A5D9E"/>
    <w:rsid w:val="003A6879"/>
    <w:rsid w:val="003A6E43"/>
    <w:rsid w:val="003A7044"/>
    <w:rsid w:val="003B06F4"/>
    <w:rsid w:val="003B1711"/>
    <w:rsid w:val="003B43AF"/>
    <w:rsid w:val="003B49C7"/>
    <w:rsid w:val="003B5308"/>
    <w:rsid w:val="003B5B80"/>
    <w:rsid w:val="003C0998"/>
    <w:rsid w:val="003C3EC3"/>
    <w:rsid w:val="003C5E2E"/>
    <w:rsid w:val="003D35D1"/>
    <w:rsid w:val="003D4161"/>
    <w:rsid w:val="003E18CE"/>
    <w:rsid w:val="003E473B"/>
    <w:rsid w:val="003E7FAC"/>
    <w:rsid w:val="003F0F4A"/>
    <w:rsid w:val="003F37E8"/>
    <w:rsid w:val="003F3FA3"/>
    <w:rsid w:val="00401CB3"/>
    <w:rsid w:val="0040633D"/>
    <w:rsid w:val="00407F86"/>
    <w:rsid w:val="00411F21"/>
    <w:rsid w:val="004157B5"/>
    <w:rsid w:val="00416767"/>
    <w:rsid w:val="004171AD"/>
    <w:rsid w:val="00423375"/>
    <w:rsid w:val="00424F0F"/>
    <w:rsid w:val="00430806"/>
    <w:rsid w:val="00432A48"/>
    <w:rsid w:val="004367D5"/>
    <w:rsid w:val="00440B95"/>
    <w:rsid w:val="00441E87"/>
    <w:rsid w:val="004440CA"/>
    <w:rsid w:val="00445AA2"/>
    <w:rsid w:val="00451B14"/>
    <w:rsid w:val="00455DAD"/>
    <w:rsid w:val="004578DA"/>
    <w:rsid w:val="004610E5"/>
    <w:rsid w:val="00461EA4"/>
    <w:rsid w:val="00462CA0"/>
    <w:rsid w:val="0046376E"/>
    <w:rsid w:val="004640BC"/>
    <w:rsid w:val="00467DBE"/>
    <w:rsid w:val="00470028"/>
    <w:rsid w:val="004702E4"/>
    <w:rsid w:val="004713CF"/>
    <w:rsid w:val="00473409"/>
    <w:rsid w:val="00473FBD"/>
    <w:rsid w:val="004811E7"/>
    <w:rsid w:val="0048199F"/>
    <w:rsid w:val="00487413"/>
    <w:rsid w:val="004A13B7"/>
    <w:rsid w:val="004A39C1"/>
    <w:rsid w:val="004B091C"/>
    <w:rsid w:val="004B0BF3"/>
    <w:rsid w:val="004B3B0A"/>
    <w:rsid w:val="004C1234"/>
    <w:rsid w:val="004C3284"/>
    <w:rsid w:val="004C534E"/>
    <w:rsid w:val="004D295D"/>
    <w:rsid w:val="004D5736"/>
    <w:rsid w:val="004D7386"/>
    <w:rsid w:val="004D7C94"/>
    <w:rsid w:val="004E2CAF"/>
    <w:rsid w:val="004E5877"/>
    <w:rsid w:val="004E6F35"/>
    <w:rsid w:val="004E7209"/>
    <w:rsid w:val="004F0319"/>
    <w:rsid w:val="004F1A79"/>
    <w:rsid w:val="004F22DC"/>
    <w:rsid w:val="004F2A4E"/>
    <w:rsid w:val="004F5157"/>
    <w:rsid w:val="00500A9D"/>
    <w:rsid w:val="00501028"/>
    <w:rsid w:val="005022F4"/>
    <w:rsid w:val="005023AF"/>
    <w:rsid w:val="00503151"/>
    <w:rsid w:val="00503A1F"/>
    <w:rsid w:val="00504162"/>
    <w:rsid w:val="005049F6"/>
    <w:rsid w:val="005066C0"/>
    <w:rsid w:val="0051784C"/>
    <w:rsid w:val="005206BA"/>
    <w:rsid w:val="00521CA1"/>
    <w:rsid w:val="005245E6"/>
    <w:rsid w:val="00525BCA"/>
    <w:rsid w:val="00525DFF"/>
    <w:rsid w:val="00530281"/>
    <w:rsid w:val="0053101A"/>
    <w:rsid w:val="0054491F"/>
    <w:rsid w:val="0055040A"/>
    <w:rsid w:val="00557AC7"/>
    <w:rsid w:val="00564380"/>
    <w:rsid w:val="0056690B"/>
    <w:rsid w:val="00567CEA"/>
    <w:rsid w:val="00571F83"/>
    <w:rsid w:val="00572F85"/>
    <w:rsid w:val="00575DD7"/>
    <w:rsid w:val="0057737F"/>
    <w:rsid w:val="00577B91"/>
    <w:rsid w:val="00580B95"/>
    <w:rsid w:val="00591233"/>
    <w:rsid w:val="00594D91"/>
    <w:rsid w:val="005A1310"/>
    <w:rsid w:val="005B2231"/>
    <w:rsid w:val="005B383E"/>
    <w:rsid w:val="005B467F"/>
    <w:rsid w:val="005B4698"/>
    <w:rsid w:val="005B6E64"/>
    <w:rsid w:val="005C0417"/>
    <w:rsid w:val="005C2D3C"/>
    <w:rsid w:val="005C53CC"/>
    <w:rsid w:val="005C5B53"/>
    <w:rsid w:val="005C761F"/>
    <w:rsid w:val="005D0753"/>
    <w:rsid w:val="005D4F6D"/>
    <w:rsid w:val="005E0738"/>
    <w:rsid w:val="005E323C"/>
    <w:rsid w:val="005E380B"/>
    <w:rsid w:val="005E5E3F"/>
    <w:rsid w:val="005E6DD0"/>
    <w:rsid w:val="005E7FD5"/>
    <w:rsid w:val="005F3DC5"/>
    <w:rsid w:val="005F4040"/>
    <w:rsid w:val="005F4DE4"/>
    <w:rsid w:val="00601BB4"/>
    <w:rsid w:val="00601C1D"/>
    <w:rsid w:val="00601DA3"/>
    <w:rsid w:val="00601F70"/>
    <w:rsid w:val="0060359F"/>
    <w:rsid w:val="0060387A"/>
    <w:rsid w:val="006079E2"/>
    <w:rsid w:val="0061126F"/>
    <w:rsid w:val="00616550"/>
    <w:rsid w:val="0062012D"/>
    <w:rsid w:val="006219FE"/>
    <w:rsid w:val="006275AD"/>
    <w:rsid w:val="006346FA"/>
    <w:rsid w:val="0063628D"/>
    <w:rsid w:val="006365EE"/>
    <w:rsid w:val="00636CF5"/>
    <w:rsid w:val="00645D18"/>
    <w:rsid w:val="00646675"/>
    <w:rsid w:val="00646D5D"/>
    <w:rsid w:val="006513EE"/>
    <w:rsid w:val="00660307"/>
    <w:rsid w:val="006605C5"/>
    <w:rsid w:val="00666F3D"/>
    <w:rsid w:val="00667B61"/>
    <w:rsid w:val="00670D28"/>
    <w:rsid w:val="006721A9"/>
    <w:rsid w:val="00672426"/>
    <w:rsid w:val="00675D0C"/>
    <w:rsid w:val="00676C1F"/>
    <w:rsid w:val="0068151B"/>
    <w:rsid w:val="006844F1"/>
    <w:rsid w:val="006903B1"/>
    <w:rsid w:val="006914A4"/>
    <w:rsid w:val="00691C76"/>
    <w:rsid w:val="00692003"/>
    <w:rsid w:val="00693C27"/>
    <w:rsid w:val="006A3758"/>
    <w:rsid w:val="006A3A75"/>
    <w:rsid w:val="006A3B77"/>
    <w:rsid w:val="006C22CE"/>
    <w:rsid w:val="006C398D"/>
    <w:rsid w:val="006C6DCF"/>
    <w:rsid w:val="006D30B8"/>
    <w:rsid w:val="006D34EC"/>
    <w:rsid w:val="006D5364"/>
    <w:rsid w:val="006E7D82"/>
    <w:rsid w:val="006E7EA5"/>
    <w:rsid w:val="006F17B5"/>
    <w:rsid w:val="006F2789"/>
    <w:rsid w:val="006F420F"/>
    <w:rsid w:val="006F42BA"/>
    <w:rsid w:val="006F6301"/>
    <w:rsid w:val="006F6C21"/>
    <w:rsid w:val="00702A34"/>
    <w:rsid w:val="007044A5"/>
    <w:rsid w:val="00707812"/>
    <w:rsid w:val="007142B2"/>
    <w:rsid w:val="0071488D"/>
    <w:rsid w:val="0071574C"/>
    <w:rsid w:val="007170B1"/>
    <w:rsid w:val="00725766"/>
    <w:rsid w:val="0073125B"/>
    <w:rsid w:val="00733149"/>
    <w:rsid w:val="00733A8E"/>
    <w:rsid w:val="007362D9"/>
    <w:rsid w:val="00737FA2"/>
    <w:rsid w:val="00742417"/>
    <w:rsid w:val="007440E5"/>
    <w:rsid w:val="0074428C"/>
    <w:rsid w:val="00755540"/>
    <w:rsid w:val="0076104D"/>
    <w:rsid w:val="00767DAD"/>
    <w:rsid w:val="00770ACB"/>
    <w:rsid w:val="00771174"/>
    <w:rsid w:val="00781BE1"/>
    <w:rsid w:val="007829A6"/>
    <w:rsid w:val="0078360A"/>
    <w:rsid w:val="00790120"/>
    <w:rsid w:val="007901DB"/>
    <w:rsid w:val="00792F42"/>
    <w:rsid w:val="00792FF3"/>
    <w:rsid w:val="007A6F98"/>
    <w:rsid w:val="007B07A8"/>
    <w:rsid w:val="007B176D"/>
    <w:rsid w:val="007B253D"/>
    <w:rsid w:val="007B2D65"/>
    <w:rsid w:val="007B4ED7"/>
    <w:rsid w:val="007B572B"/>
    <w:rsid w:val="007B70B8"/>
    <w:rsid w:val="007C37FF"/>
    <w:rsid w:val="007C6A46"/>
    <w:rsid w:val="007C6C51"/>
    <w:rsid w:val="007D5345"/>
    <w:rsid w:val="007D5BFA"/>
    <w:rsid w:val="007E15E8"/>
    <w:rsid w:val="007E1D7B"/>
    <w:rsid w:val="007E34C3"/>
    <w:rsid w:val="007E3989"/>
    <w:rsid w:val="007E4263"/>
    <w:rsid w:val="007E6D3E"/>
    <w:rsid w:val="007F26CD"/>
    <w:rsid w:val="007F29FD"/>
    <w:rsid w:val="007F475D"/>
    <w:rsid w:val="007F4F97"/>
    <w:rsid w:val="007F6F95"/>
    <w:rsid w:val="008010E1"/>
    <w:rsid w:val="00802D1E"/>
    <w:rsid w:val="0080584E"/>
    <w:rsid w:val="00806474"/>
    <w:rsid w:val="0080776E"/>
    <w:rsid w:val="008125B6"/>
    <w:rsid w:val="008145FF"/>
    <w:rsid w:val="0081556A"/>
    <w:rsid w:val="00823B03"/>
    <w:rsid w:val="00825986"/>
    <w:rsid w:val="0082707A"/>
    <w:rsid w:val="00827F45"/>
    <w:rsid w:val="00830290"/>
    <w:rsid w:val="00830DFB"/>
    <w:rsid w:val="00830E26"/>
    <w:rsid w:val="00832DEE"/>
    <w:rsid w:val="0084054B"/>
    <w:rsid w:val="00847523"/>
    <w:rsid w:val="00850945"/>
    <w:rsid w:val="00850F5F"/>
    <w:rsid w:val="00852D98"/>
    <w:rsid w:val="0085327E"/>
    <w:rsid w:val="00854CD8"/>
    <w:rsid w:val="00855A6B"/>
    <w:rsid w:val="00855B6D"/>
    <w:rsid w:val="00855F79"/>
    <w:rsid w:val="00860053"/>
    <w:rsid w:val="00864B21"/>
    <w:rsid w:val="0086590C"/>
    <w:rsid w:val="008703D6"/>
    <w:rsid w:val="00872969"/>
    <w:rsid w:val="00874407"/>
    <w:rsid w:val="00874F4D"/>
    <w:rsid w:val="00876992"/>
    <w:rsid w:val="00877D1F"/>
    <w:rsid w:val="00887114"/>
    <w:rsid w:val="00887967"/>
    <w:rsid w:val="00894C9F"/>
    <w:rsid w:val="008B19DC"/>
    <w:rsid w:val="008B23BE"/>
    <w:rsid w:val="008B394D"/>
    <w:rsid w:val="008B719F"/>
    <w:rsid w:val="008C2253"/>
    <w:rsid w:val="008C268A"/>
    <w:rsid w:val="008C51F8"/>
    <w:rsid w:val="008C58D6"/>
    <w:rsid w:val="008C5B79"/>
    <w:rsid w:val="008C60B0"/>
    <w:rsid w:val="008C6203"/>
    <w:rsid w:val="008D0529"/>
    <w:rsid w:val="008D2123"/>
    <w:rsid w:val="008D5C1B"/>
    <w:rsid w:val="008E645A"/>
    <w:rsid w:val="008E6513"/>
    <w:rsid w:val="008E7EC0"/>
    <w:rsid w:val="008F46D3"/>
    <w:rsid w:val="008F72D5"/>
    <w:rsid w:val="008F7D82"/>
    <w:rsid w:val="00912E3F"/>
    <w:rsid w:val="00916B13"/>
    <w:rsid w:val="00921859"/>
    <w:rsid w:val="009218BD"/>
    <w:rsid w:val="00923620"/>
    <w:rsid w:val="00924821"/>
    <w:rsid w:val="009257ED"/>
    <w:rsid w:val="00927B7E"/>
    <w:rsid w:val="009307D1"/>
    <w:rsid w:val="00932F17"/>
    <w:rsid w:val="00936136"/>
    <w:rsid w:val="00936765"/>
    <w:rsid w:val="00943B8D"/>
    <w:rsid w:val="009462AC"/>
    <w:rsid w:val="0095156B"/>
    <w:rsid w:val="009518C3"/>
    <w:rsid w:val="009534B4"/>
    <w:rsid w:val="0096056B"/>
    <w:rsid w:val="00963448"/>
    <w:rsid w:val="00963FC2"/>
    <w:rsid w:val="009640ED"/>
    <w:rsid w:val="00966143"/>
    <w:rsid w:val="009662F0"/>
    <w:rsid w:val="009716EC"/>
    <w:rsid w:val="00972625"/>
    <w:rsid w:val="00973214"/>
    <w:rsid w:val="0097396B"/>
    <w:rsid w:val="00973FAB"/>
    <w:rsid w:val="00974258"/>
    <w:rsid w:val="009757E4"/>
    <w:rsid w:val="009763CD"/>
    <w:rsid w:val="00977754"/>
    <w:rsid w:val="0098413F"/>
    <w:rsid w:val="009854DE"/>
    <w:rsid w:val="009913AC"/>
    <w:rsid w:val="00993FF1"/>
    <w:rsid w:val="009A3D8A"/>
    <w:rsid w:val="009A76CF"/>
    <w:rsid w:val="009A7BE7"/>
    <w:rsid w:val="009B0A2F"/>
    <w:rsid w:val="009B3590"/>
    <w:rsid w:val="009B5C91"/>
    <w:rsid w:val="009B62AB"/>
    <w:rsid w:val="009B6474"/>
    <w:rsid w:val="009C5934"/>
    <w:rsid w:val="009D0DDA"/>
    <w:rsid w:val="009D4CAB"/>
    <w:rsid w:val="009D5E55"/>
    <w:rsid w:val="009E126D"/>
    <w:rsid w:val="009E1B48"/>
    <w:rsid w:val="009E20A6"/>
    <w:rsid w:val="009E5E43"/>
    <w:rsid w:val="009E66C2"/>
    <w:rsid w:val="009F0D81"/>
    <w:rsid w:val="009F3FD2"/>
    <w:rsid w:val="009F442B"/>
    <w:rsid w:val="009F648B"/>
    <w:rsid w:val="009F6AE5"/>
    <w:rsid w:val="009F70CC"/>
    <w:rsid w:val="009F7689"/>
    <w:rsid w:val="00A01C02"/>
    <w:rsid w:val="00A02338"/>
    <w:rsid w:val="00A0377E"/>
    <w:rsid w:val="00A049C5"/>
    <w:rsid w:val="00A06B67"/>
    <w:rsid w:val="00A12A5A"/>
    <w:rsid w:val="00A15C6D"/>
    <w:rsid w:val="00A22812"/>
    <w:rsid w:val="00A254DD"/>
    <w:rsid w:val="00A26CF6"/>
    <w:rsid w:val="00A26F27"/>
    <w:rsid w:val="00A271E8"/>
    <w:rsid w:val="00A27631"/>
    <w:rsid w:val="00A27EF4"/>
    <w:rsid w:val="00A32A34"/>
    <w:rsid w:val="00A34565"/>
    <w:rsid w:val="00A34C99"/>
    <w:rsid w:val="00A366F6"/>
    <w:rsid w:val="00A402C3"/>
    <w:rsid w:val="00A409C2"/>
    <w:rsid w:val="00A41B6B"/>
    <w:rsid w:val="00A4257B"/>
    <w:rsid w:val="00A43EC8"/>
    <w:rsid w:val="00A44C2D"/>
    <w:rsid w:val="00A47007"/>
    <w:rsid w:val="00A54BB7"/>
    <w:rsid w:val="00A60659"/>
    <w:rsid w:val="00A618CF"/>
    <w:rsid w:val="00A61DD7"/>
    <w:rsid w:val="00A75F8E"/>
    <w:rsid w:val="00A80406"/>
    <w:rsid w:val="00A81849"/>
    <w:rsid w:val="00A82DFC"/>
    <w:rsid w:val="00A87793"/>
    <w:rsid w:val="00A903AC"/>
    <w:rsid w:val="00A94233"/>
    <w:rsid w:val="00A963A3"/>
    <w:rsid w:val="00A97DDB"/>
    <w:rsid w:val="00AA080D"/>
    <w:rsid w:val="00AA2F0E"/>
    <w:rsid w:val="00AA62EC"/>
    <w:rsid w:val="00AB2DC2"/>
    <w:rsid w:val="00AB6C0A"/>
    <w:rsid w:val="00AB7929"/>
    <w:rsid w:val="00AC0178"/>
    <w:rsid w:val="00AC04B8"/>
    <w:rsid w:val="00AC050D"/>
    <w:rsid w:val="00AC4321"/>
    <w:rsid w:val="00AC7D06"/>
    <w:rsid w:val="00AD2449"/>
    <w:rsid w:val="00AD4854"/>
    <w:rsid w:val="00AD52E9"/>
    <w:rsid w:val="00AD6A2F"/>
    <w:rsid w:val="00AD7CF3"/>
    <w:rsid w:val="00AE0052"/>
    <w:rsid w:val="00AE1E7C"/>
    <w:rsid w:val="00AF4918"/>
    <w:rsid w:val="00B00EE8"/>
    <w:rsid w:val="00B02FD2"/>
    <w:rsid w:val="00B06B2A"/>
    <w:rsid w:val="00B12F57"/>
    <w:rsid w:val="00B161C4"/>
    <w:rsid w:val="00B16E53"/>
    <w:rsid w:val="00B17F5C"/>
    <w:rsid w:val="00B20166"/>
    <w:rsid w:val="00B20A2D"/>
    <w:rsid w:val="00B248EF"/>
    <w:rsid w:val="00B2590C"/>
    <w:rsid w:val="00B26ADF"/>
    <w:rsid w:val="00B26F37"/>
    <w:rsid w:val="00B31DF6"/>
    <w:rsid w:val="00B34816"/>
    <w:rsid w:val="00B44B4A"/>
    <w:rsid w:val="00B47A81"/>
    <w:rsid w:val="00B54A5A"/>
    <w:rsid w:val="00B54A92"/>
    <w:rsid w:val="00B61DC4"/>
    <w:rsid w:val="00B62FC4"/>
    <w:rsid w:val="00B6532D"/>
    <w:rsid w:val="00B66DB6"/>
    <w:rsid w:val="00B7749C"/>
    <w:rsid w:val="00B777D0"/>
    <w:rsid w:val="00B77F9C"/>
    <w:rsid w:val="00B85ECA"/>
    <w:rsid w:val="00B866E4"/>
    <w:rsid w:val="00B87B1F"/>
    <w:rsid w:val="00B94AEC"/>
    <w:rsid w:val="00B95F50"/>
    <w:rsid w:val="00B9689C"/>
    <w:rsid w:val="00B9771E"/>
    <w:rsid w:val="00BA306F"/>
    <w:rsid w:val="00BA3691"/>
    <w:rsid w:val="00BA61EF"/>
    <w:rsid w:val="00BA6A49"/>
    <w:rsid w:val="00BC3A8F"/>
    <w:rsid w:val="00BD3D90"/>
    <w:rsid w:val="00BD5338"/>
    <w:rsid w:val="00BE3690"/>
    <w:rsid w:val="00BE5ACD"/>
    <w:rsid w:val="00BE6341"/>
    <w:rsid w:val="00BE643B"/>
    <w:rsid w:val="00BF1510"/>
    <w:rsid w:val="00BF4048"/>
    <w:rsid w:val="00BF6B66"/>
    <w:rsid w:val="00C04926"/>
    <w:rsid w:val="00C06050"/>
    <w:rsid w:val="00C07F6B"/>
    <w:rsid w:val="00C10489"/>
    <w:rsid w:val="00C10D77"/>
    <w:rsid w:val="00C11CE8"/>
    <w:rsid w:val="00C12C01"/>
    <w:rsid w:val="00C12C0C"/>
    <w:rsid w:val="00C13D70"/>
    <w:rsid w:val="00C20B42"/>
    <w:rsid w:val="00C26F7D"/>
    <w:rsid w:val="00C304C5"/>
    <w:rsid w:val="00C323E5"/>
    <w:rsid w:val="00C339B3"/>
    <w:rsid w:val="00C3598D"/>
    <w:rsid w:val="00C362B9"/>
    <w:rsid w:val="00C40C9A"/>
    <w:rsid w:val="00C427AB"/>
    <w:rsid w:val="00C466B9"/>
    <w:rsid w:val="00C4795F"/>
    <w:rsid w:val="00C549C8"/>
    <w:rsid w:val="00C61A1F"/>
    <w:rsid w:val="00C629E1"/>
    <w:rsid w:val="00C6606D"/>
    <w:rsid w:val="00C71321"/>
    <w:rsid w:val="00C720D2"/>
    <w:rsid w:val="00C73A14"/>
    <w:rsid w:val="00C74E5E"/>
    <w:rsid w:val="00C75911"/>
    <w:rsid w:val="00C75B5A"/>
    <w:rsid w:val="00C77D64"/>
    <w:rsid w:val="00C77F1A"/>
    <w:rsid w:val="00C8084A"/>
    <w:rsid w:val="00C817AB"/>
    <w:rsid w:val="00C87009"/>
    <w:rsid w:val="00C87EA5"/>
    <w:rsid w:val="00C912A8"/>
    <w:rsid w:val="00C96078"/>
    <w:rsid w:val="00C96A04"/>
    <w:rsid w:val="00C9729B"/>
    <w:rsid w:val="00C97318"/>
    <w:rsid w:val="00CA3805"/>
    <w:rsid w:val="00CA4B4E"/>
    <w:rsid w:val="00CA50B5"/>
    <w:rsid w:val="00CB09CC"/>
    <w:rsid w:val="00CB10C7"/>
    <w:rsid w:val="00CB158A"/>
    <w:rsid w:val="00CB1BE2"/>
    <w:rsid w:val="00CB1D2D"/>
    <w:rsid w:val="00CB426D"/>
    <w:rsid w:val="00CB6840"/>
    <w:rsid w:val="00CB738D"/>
    <w:rsid w:val="00CC4329"/>
    <w:rsid w:val="00CC5EEB"/>
    <w:rsid w:val="00CC6E02"/>
    <w:rsid w:val="00CD0564"/>
    <w:rsid w:val="00CD4585"/>
    <w:rsid w:val="00CE292A"/>
    <w:rsid w:val="00CE3706"/>
    <w:rsid w:val="00CE62E6"/>
    <w:rsid w:val="00CE63C9"/>
    <w:rsid w:val="00CF2E3A"/>
    <w:rsid w:val="00CF664D"/>
    <w:rsid w:val="00D01ABC"/>
    <w:rsid w:val="00D035A0"/>
    <w:rsid w:val="00D05370"/>
    <w:rsid w:val="00D105AD"/>
    <w:rsid w:val="00D130B7"/>
    <w:rsid w:val="00D13AAC"/>
    <w:rsid w:val="00D14F7A"/>
    <w:rsid w:val="00D20B32"/>
    <w:rsid w:val="00D21722"/>
    <w:rsid w:val="00D23F95"/>
    <w:rsid w:val="00D27B29"/>
    <w:rsid w:val="00D33902"/>
    <w:rsid w:val="00D34490"/>
    <w:rsid w:val="00D500D6"/>
    <w:rsid w:val="00D514F3"/>
    <w:rsid w:val="00D52B0B"/>
    <w:rsid w:val="00D53012"/>
    <w:rsid w:val="00D563A1"/>
    <w:rsid w:val="00D6355A"/>
    <w:rsid w:val="00D64118"/>
    <w:rsid w:val="00D6707C"/>
    <w:rsid w:val="00D74D2D"/>
    <w:rsid w:val="00D77498"/>
    <w:rsid w:val="00D82F1C"/>
    <w:rsid w:val="00D91417"/>
    <w:rsid w:val="00D92138"/>
    <w:rsid w:val="00D967FD"/>
    <w:rsid w:val="00D9689B"/>
    <w:rsid w:val="00DA19A4"/>
    <w:rsid w:val="00DA3796"/>
    <w:rsid w:val="00DA455D"/>
    <w:rsid w:val="00DA4CF8"/>
    <w:rsid w:val="00DA6B83"/>
    <w:rsid w:val="00DA7A89"/>
    <w:rsid w:val="00DA7EBF"/>
    <w:rsid w:val="00DB059A"/>
    <w:rsid w:val="00DB0B95"/>
    <w:rsid w:val="00DB12ED"/>
    <w:rsid w:val="00DB184F"/>
    <w:rsid w:val="00DB3536"/>
    <w:rsid w:val="00DC04DB"/>
    <w:rsid w:val="00DC09B0"/>
    <w:rsid w:val="00DC1677"/>
    <w:rsid w:val="00DC5F71"/>
    <w:rsid w:val="00DD1542"/>
    <w:rsid w:val="00DE008D"/>
    <w:rsid w:val="00DE1343"/>
    <w:rsid w:val="00DE19D0"/>
    <w:rsid w:val="00DE53F7"/>
    <w:rsid w:val="00DE5418"/>
    <w:rsid w:val="00DF1429"/>
    <w:rsid w:val="00DF27A6"/>
    <w:rsid w:val="00DF617A"/>
    <w:rsid w:val="00E0371A"/>
    <w:rsid w:val="00E05496"/>
    <w:rsid w:val="00E05C9D"/>
    <w:rsid w:val="00E11412"/>
    <w:rsid w:val="00E13E3A"/>
    <w:rsid w:val="00E21F3C"/>
    <w:rsid w:val="00E23A7C"/>
    <w:rsid w:val="00E2485E"/>
    <w:rsid w:val="00E24E63"/>
    <w:rsid w:val="00E27BC6"/>
    <w:rsid w:val="00E3031C"/>
    <w:rsid w:val="00E31899"/>
    <w:rsid w:val="00E348F1"/>
    <w:rsid w:val="00E36D1E"/>
    <w:rsid w:val="00E41D7C"/>
    <w:rsid w:val="00E47EB7"/>
    <w:rsid w:val="00E548B5"/>
    <w:rsid w:val="00E6070D"/>
    <w:rsid w:val="00E65809"/>
    <w:rsid w:val="00E70219"/>
    <w:rsid w:val="00E72C9B"/>
    <w:rsid w:val="00E72E1F"/>
    <w:rsid w:val="00E75340"/>
    <w:rsid w:val="00E775AB"/>
    <w:rsid w:val="00E82DA4"/>
    <w:rsid w:val="00E8347F"/>
    <w:rsid w:val="00E92F05"/>
    <w:rsid w:val="00E96136"/>
    <w:rsid w:val="00E9689D"/>
    <w:rsid w:val="00EA3BB7"/>
    <w:rsid w:val="00EA44B4"/>
    <w:rsid w:val="00EB07CC"/>
    <w:rsid w:val="00EB0B76"/>
    <w:rsid w:val="00EB7598"/>
    <w:rsid w:val="00EC2B1D"/>
    <w:rsid w:val="00EC5B83"/>
    <w:rsid w:val="00EC7650"/>
    <w:rsid w:val="00EC7DA7"/>
    <w:rsid w:val="00ED6ED8"/>
    <w:rsid w:val="00ED7034"/>
    <w:rsid w:val="00EE0338"/>
    <w:rsid w:val="00F023BB"/>
    <w:rsid w:val="00F06941"/>
    <w:rsid w:val="00F07325"/>
    <w:rsid w:val="00F1165F"/>
    <w:rsid w:val="00F17A0C"/>
    <w:rsid w:val="00F2074A"/>
    <w:rsid w:val="00F216EC"/>
    <w:rsid w:val="00F23B46"/>
    <w:rsid w:val="00F3450B"/>
    <w:rsid w:val="00F367BD"/>
    <w:rsid w:val="00F36F0E"/>
    <w:rsid w:val="00F37393"/>
    <w:rsid w:val="00F4101A"/>
    <w:rsid w:val="00F446FF"/>
    <w:rsid w:val="00F45951"/>
    <w:rsid w:val="00F53533"/>
    <w:rsid w:val="00F53606"/>
    <w:rsid w:val="00F5487A"/>
    <w:rsid w:val="00F674C3"/>
    <w:rsid w:val="00F727A7"/>
    <w:rsid w:val="00F7798A"/>
    <w:rsid w:val="00F81631"/>
    <w:rsid w:val="00F83A8C"/>
    <w:rsid w:val="00F95633"/>
    <w:rsid w:val="00F96C12"/>
    <w:rsid w:val="00F978F4"/>
    <w:rsid w:val="00FA0F3C"/>
    <w:rsid w:val="00FA21F0"/>
    <w:rsid w:val="00FA38BF"/>
    <w:rsid w:val="00FB0607"/>
    <w:rsid w:val="00FB1584"/>
    <w:rsid w:val="00FB267E"/>
    <w:rsid w:val="00FB3A7F"/>
    <w:rsid w:val="00FB746F"/>
    <w:rsid w:val="00FC1E37"/>
    <w:rsid w:val="00FC383E"/>
    <w:rsid w:val="00FC5346"/>
    <w:rsid w:val="00FD27ED"/>
    <w:rsid w:val="00FD40DA"/>
    <w:rsid w:val="00FD5303"/>
    <w:rsid w:val="00FE159C"/>
    <w:rsid w:val="00FE462C"/>
    <w:rsid w:val="00FF0D9F"/>
    <w:rsid w:val="00FF4C5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8E30A94-11B8-46E0-AB15-09264D81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D3C"/>
    <w:rPr>
      <w:rFonts w:eastAsiaTheme="minorEastAsia" w:cs="Calibri"/>
      <w:sz w:val="22"/>
      <w:szCs w:val="22"/>
    </w:rPr>
  </w:style>
  <w:style w:type="paragraph" w:styleId="Heading1">
    <w:name w:val="heading 1"/>
    <w:basedOn w:val="Normal"/>
    <w:next w:val="Normal"/>
    <w:link w:val="Heading1Char"/>
    <w:uiPriority w:val="9"/>
    <w:qFormat/>
    <w:rsid w:val="002E20C1"/>
    <w:pPr>
      <w:keepNext/>
      <w:numPr>
        <w:numId w:val="19"/>
      </w:numPr>
      <w:jc w:val="both"/>
      <w:outlineLvl w:val="0"/>
    </w:pPr>
    <w:rPr>
      <w:rFonts w:eastAsia="Times New Roman"/>
      <w:b/>
      <w:bCs/>
      <w:kern w:val="32"/>
      <w:szCs w:val="28"/>
    </w:rPr>
  </w:style>
  <w:style w:type="paragraph" w:styleId="Heading2">
    <w:name w:val="heading 2"/>
    <w:basedOn w:val="Normal"/>
    <w:next w:val="Normal"/>
    <w:link w:val="Heading2Char"/>
    <w:uiPriority w:val="9"/>
    <w:qFormat/>
    <w:rsid w:val="002E20C1"/>
    <w:pPr>
      <w:keepNext/>
      <w:numPr>
        <w:ilvl w:val="1"/>
        <w:numId w:val="19"/>
      </w:numPr>
      <w:jc w:val="both"/>
      <w:outlineLvl w:val="1"/>
    </w:pPr>
    <w:rPr>
      <w:rFonts w:eastAsia="Times New Roman"/>
      <w:b/>
      <w:bCs/>
      <w:i/>
      <w:iCs/>
    </w:rPr>
  </w:style>
  <w:style w:type="paragraph" w:styleId="Heading3">
    <w:name w:val="heading 3"/>
    <w:basedOn w:val="Normal"/>
    <w:next w:val="Normal"/>
    <w:link w:val="Heading3Char"/>
    <w:autoRedefine/>
    <w:uiPriority w:val="9"/>
    <w:qFormat/>
    <w:rsid w:val="002E20C1"/>
    <w:pPr>
      <w:keepNext/>
      <w:keepLines/>
      <w:numPr>
        <w:ilvl w:val="2"/>
        <w:numId w:val="19"/>
      </w:numPr>
      <w:outlineLvl w:val="2"/>
    </w:pPr>
    <w:rPr>
      <w:rFonts w:eastAsia="Times New Roman"/>
      <w:i/>
      <w:iCs/>
    </w:rPr>
  </w:style>
  <w:style w:type="paragraph" w:styleId="Heading4">
    <w:name w:val="heading 4"/>
    <w:basedOn w:val="Normal"/>
    <w:next w:val="Normal"/>
    <w:link w:val="Heading4Char"/>
    <w:uiPriority w:val="9"/>
    <w:qFormat/>
    <w:rsid w:val="002E20C1"/>
    <w:pPr>
      <w:keepNext/>
      <w:numPr>
        <w:ilvl w:val="3"/>
        <w:numId w:val="19"/>
      </w:numPr>
      <w:jc w:val="both"/>
      <w:outlineLvl w:val="3"/>
    </w:pPr>
    <w:rPr>
      <w:rFonts w:eastAsia="Times New Roman"/>
      <w:i/>
      <w:iCs/>
    </w:rPr>
  </w:style>
  <w:style w:type="paragraph" w:styleId="Heading5">
    <w:name w:val="heading 5"/>
    <w:basedOn w:val="Normal"/>
    <w:next w:val="Normal"/>
    <w:link w:val="Heading5Char"/>
    <w:uiPriority w:val="9"/>
    <w:unhideWhenUsed/>
    <w:qFormat/>
    <w:rsid w:val="002E20C1"/>
    <w:pPr>
      <w:numPr>
        <w:ilvl w:val="4"/>
        <w:numId w:val="18"/>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uiPriority w:val="9"/>
    <w:unhideWhenUsed/>
    <w:qFormat/>
    <w:rsid w:val="002E20C1"/>
    <w:pPr>
      <w:numPr>
        <w:ilvl w:val="5"/>
        <w:numId w:val="18"/>
      </w:numPr>
      <w:spacing w:before="240" w:after="60"/>
      <w:outlineLvl w:val="5"/>
    </w:pPr>
    <w:rPr>
      <w:rFonts w:eastAsiaTheme="majorEastAsia" w:cstheme="majorBidi"/>
      <w:b/>
      <w:bCs/>
    </w:rPr>
  </w:style>
  <w:style w:type="paragraph" w:styleId="Heading7">
    <w:name w:val="heading 7"/>
    <w:basedOn w:val="Normal"/>
    <w:next w:val="Normal"/>
    <w:link w:val="Heading7Char"/>
    <w:uiPriority w:val="9"/>
    <w:unhideWhenUsed/>
    <w:qFormat/>
    <w:rsid w:val="002E20C1"/>
    <w:pPr>
      <w:numPr>
        <w:ilvl w:val="6"/>
        <w:numId w:val="18"/>
      </w:numPr>
      <w:spacing w:before="240" w:after="60"/>
      <w:outlineLvl w:val="6"/>
    </w:pPr>
    <w:rPr>
      <w:rFonts w:eastAsiaTheme="majorEastAsia" w:cstheme="majorBidi"/>
      <w:sz w:val="24"/>
      <w:szCs w:val="24"/>
    </w:rPr>
  </w:style>
  <w:style w:type="paragraph" w:styleId="Heading8">
    <w:name w:val="heading 8"/>
    <w:basedOn w:val="Normal"/>
    <w:next w:val="Normal"/>
    <w:link w:val="Heading8Char"/>
    <w:uiPriority w:val="9"/>
    <w:unhideWhenUsed/>
    <w:qFormat/>
    <w:rsid w:val="002E20C1"/>
    <w:pPr>
      <w:numPr>
        <w:ilvl w:val="7"/>
        <w:numId w:val="18"/>
      </w:numPr>
      <w:spacing w:before="240" w:after="60"/>
      <w:outlineLvl w:val="7"/>
    </w:pPr>
    <w:rPr>
      <w:rFonts w:eastAsiaTheme="majorEastAsia" w:cstheme="majorBidi"/>
      <w:i/>
      <w:iCs/>
      <w:sz w:val="24"/>
      <w:szCs w:val="24"/>
    </w:rPr>
  </w:style>
  <w:style w:type="paragraph" w:styleId="Heading9">
    <w:name w:val="heading 9"/>
    <w:basedOn w:val="Normal"/>
    <w:next w:val="Normal"/>
    <w:link w:val="Heading9Char"/>
    <w:uiPriority w:val="9"/>
    <w:unhideWhenUsed/>
    <w:qFormat/>
    <w:rsid w:val="002E20C1"/>
    <w:pPr>
      <w:numPr>
        <w:ilvl w:val="8"/>
        <w:numId w:val="1"/>
      </w:numPr>
      <w:spacing w:before="240" w:after="60"/>
      <w:outlineLvl w:val="8"/>
    </w:pPr>
    <w:rPr>
      <w:rFonts w:ascii="Cambria" w:eastAsiaTheme="majorEastAsia" w:hAnsi="Cambr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0C1"/>
    <w:rPr>
      <w:rFonts w:eastAsia="Times New Roman" w:cs="Calibri"/>
      <w:b/>
      <w:bCs/>
      <w:kern w:val="32"/>
      <w:sz w:val="22"/>
      <w:szCs w:val="28"/>
    </w:rPr>
  </w:style>
  <w:style w:type="character" w:customStyle="1" w:styleId="Heading2Char">
    <w:name w:val="Heading 2 Char"/>
    <w:basedOn w:val="DefaultParagraphFont"/>
    <w:link w:val="Heading2"/>
    <w:uiPriority w:val="9"/>
    <w:rsid w:val="002E20C1"/>
    <w:rPr>
      <w:rFonts w:eastAsia="Times New Roman" w:cs="Calibri"/>
      <w:b/>
      <w:bCs/>
      <w:i/>
      <w:iCs/>
      <w:sz w:val="22"/>
      <w:szCs w:val="22"/>
    </w:rPr>
  </w:style>
  <w:style w:type="character" w:customStyle="1" w:styleId="Heading3Char">
    <w:name w:val="Heading 3 Char"/>
    <w:basedOn w:val="DefaultParagraphFont"/>
    <w:link w:val="Heading3"/>
    <w:uiPriority w:val="9"/>
    <w:rsid w:val="002E20C1"/>
    <w:rPr>
      <w:rFonts w:eastAsia="Times New Roman" w:cs="Calibri"/>
      <w:i/>
      <w:iCs/>
      <w:color w:val="262626"/>
      <w:sz w:val="22"/>
      <w:szCs w:val="22"/>
    </w:rPr>
  </w:style>
  <w:style w:type="character" w:customStyle="1" w:styleId="Heading4Char">
    <w:name w:val="Heading 4 Char"/>
    <w:basedOn w:val="DefaultParagraphFont"/>
    <w:link w:val="Heading4"/>
    <w:uiPriority w:val="9"/>
    <w:rsid w:val="002E20C1"/>
    <w:rPr>
      <w:rFonts w:eastAsia="Times New Roman" w:cs="Calibri"/>
      <w:i/>
      <w:iCs/>
      <w:color w:val="262626"/>
      <w:sz w:val="22"/>
      <w:szCs w:val="22"/>
    </w:rPr>
  </w:style>
  <w:style w:type="character" w:customStyle="1" w:styleId="Heading5Char">
    <w:name w:val="Heading 5 Char"/>
    <w:basedOn w:val="DefaultParagraphFont"/>
    <w:link w:val="Heading5"/>
    <w:uiPriority w:val="9"/>
    <w:rsid w:val="002E20C1"/>
    <w:rPr>
      <w:rFonts w:eastAsiaTheme="majorEastAsia" w:cstheme="majorBidi"/>
      <w:b/>
      <w:bCs/>
      <w:i/>
      <w:iCs/>
      <w:color w:val="262626"/>
      <w:sz w:val="26"/>
      <w:szCs w:val="26"/>
    </w:rPr>
  </w:style>
  <w:style w:type="character" w:customStyle="1" w:styleId="Heading6Char">
    <w:name w:val="Heading 6 Char"/>
    <w:basedOn w:val="DefaultParagraphFont"/>
    <w:link w:val="Heading6"/>
    <w:uiPriority w:val="9"/>
    <w:rsid w:val="002E20C1"/>
    <w:rPr>
      <w:rFonts w:eastAsiaTheme="majorEastAsia" w:cstheme="majorBidi"/>
      <w:b/>
      <w:bCs/>
      <w:color w:val="262626"/>
      <w:sz w:val="22"/>
      <w:szCs w:val="22"/>
    </w:rPr>
  </w:style>
  <w:style w:type="character" w:customStyle="1" w:styleId="Heading7Char">
    <w:name w:val="Heading 7 Char"/>
    <w:basedOn w:val="DefaultParagraphFont"/>
    <w:link w:val="Heading7"/>
    <w:uiPriority w:val="9"/>
    <w:rsid w:val="002E20C1"/>
    <w:rPr>
      <w:rFonts w:eastAsiaTheme="majorEastAsia" w:cstheme="majorBidi"/>
      <w:color w:val="262626"/>
      <w:sz w:val="24"/>
      <w:szCs w:val="24"/>
    </w:rPr>
  </w:style>
  <w:style w:type="character" w:customStyle="1" w:styleId="Heading8Char">
    <w:name w:val="Heading 8 Char"/>
    <w:basedOn w:val="DefaultParagraphFont"/>
    <w:link w:val="Heading8"/>
    <w:uiPriority w:val="9"/>
    <w:rsid w:val="002E20C1"/>
    <w:rPr>
      <w:rFonts w:eastAsiaTheme="majorEastAsia" w:cstheme="majorBidi"/>
      <w:i/>
      <w:iCs/>
      <w:color w:val="262626"/>
      <w:sz w:val="24"/>
      <w:szCs w:val="24"/>
    </w:rPr>
  </w:style>
  <w:style w:type="character" w:customStyle="1" w:styleId="Heading9Char">
    <w:name w:val="Heading 9 Char"/>
    <w:basedOn w:val="DefaultParagraphFont"/>
    <w:link w:val="Heading9"/>
    <w:uiPriority w:val="9"/>
    <w:rsid w:val="002E20C1"/>
    <w:rPr>
      <w:rFonts w:ascii="Cambria" w:eastAsiaTheme="majorEastAsia" w:hAnsi="Cambria" w:cstheme="majorBidi"/>
      <w:color w:val="262626"/>
      <w:sz w:val="22"/>
      <w:szCs w:val="22"/>
    </w:rPr>
  </w:style>
  <w:style w:type="paragraph" w:styleId="Caption">
    <w:name w:val="caption"/>
    <w:basedOn w:val="Normal"/>
    <w:uiPriority w:val="35"/>
    <w:qFormat/>
    <w:rsid w:val="005206BA"/>
    <w:pPr>
      <w:suppressLineNumbers/>
      <w:suppressAutoHyphens/>
      <w:spacing w:before="120" w:after="120"/>
      <w:jc w:val="both"/>
    </w:pPr>
    <w:rPr>
      <w:rFonts w:asciiTheme="minorHAnsi" w:hAnsiTheme="minorHAnsi" w:cs="Tahoma"/>
      <w:i/>
      <w:iCs/>
      <w:sz w:val="20"/>
      <w:szCs w:val="24"/>
      <w:lang w:eastAsia="ar-SA"/>
    </w:rPr>
  </w:style>
  <w:style w:type="paragraph" w:styleId="NoSpacing">
    <w:name w:val="No Spacing"/>
    <w:uiPriority w:val="1"/>
    <w:qFormat/>
    <w:rsid w:val="003A7044"/>
    <w:rPr>
      <w:rFonts w:eastAsiaTheme="minorEastAsia" w:cs="Calibri"/>
      <w:color w:val="262626"/>
      <w:sz w:val="22"/>
      <w:szCs w:val="22"/>
    </w:rPr>
  </w:style>
  <w:style w:type="paragraph" w:styleId="ListParagraph">
    <w:name w:val="List Paragraph"/>
    <w:aliases w:val="Reference Documents"/>
    <w:basedOn w:val="Normal"/>
    <w:uiPriority w:val="34"/>
    <w:qFormat/>
    <w:rsid w:val="002E20C1"/>
    <w:pPr>
      <w:ind w:left="720"/>
    </w:pPr>
  </w:style>
  <w:style w:type="paragraph" w:styleId="TOCHeading">
    <w:name w:val="TOC Heading"/>
    <w:basedOn w:val="Heading1"/>
    <w:next w:val="Normal"/>
    <w:uiPriority w:val="39"/>
    <w:qFormat/>
    <w:rsid w:val="002E20C1"/>
    <w:pPr>
      <w:keepLines/>
      <w:numPr>
        <w:numId w:val="0"/>
      </w:numPr>
      <w:spacing w:before="480" w:line="276" w:lineRule="auto"/>
      <w:jc w:val="left"/>
      <w:outlineLvl w:val="9"/>
    </w:pPr>
    <w:rPr>
      <w:rFonts w:ascii="Cambria" w:hAnsi="Cambria" w:cs="Cambria"/>
      <w:color w:val="365F91"/>
      <w:kern w:val="0"/>
      <w:lang w:val="en-US"/>
    </w:rPr>
  </w:style>
  <w:style w:type="paragraph" w:styleId="Header">
    <w:name w:val="header"/>
    <w:basedOn w:val="Normal"/>
    <w:link w:val="HeaderChar"/>
    <w:uiPriority w:val="99"/>
    <w:unhideWhenUsed/>
    <w:rsid w:val="005206BA"/>
    <w:pPr>
      <w:tabs>
        <w:tab w:val="center" w:pos="4513"/>
        <w:tab w:val="right" w:pos="9026"/>
      </w:tabs>
    </w:pPr>
    <w:rPr>
      <w:rFonts w:ascii="Arial" w:hAnsi="Arial" w:cstheme="minorBidi"/>
      <w:color w:val="575C69"/>
      <w:sz w:val="20"/>
      <w:szCs w:val="24"/>
      <w:lang w:val="en-ZA"/>
    </w:rPr>
  </w:style>
  <w:style w:type="character" w:customStyle="1" w:styleId="HeaderChar">
    <w:name w:val="Header Char"/>
    <w:basedOn w:val="DefaultParagraphFont"/>
    <w:link w:val="Header"/>
    <w:uiPriority w:val="99"/>
    <w:rsid w:val="005206BA"/>
    <w:rPr>
      <w:rFonts w:ascii="Arial" w:eastAsiaTheme="minorEastAsia" w:hAnsi="Arial" w:cstheme="minorBidi"/>
      <w:color w:val="575C69"/>
      <w:szCs w:val="24"/>
      <w:lang w:val="en-ZA"/>
    </w:rPr>
  </w:style>
  <w:style w:type="paragraph" w:styleId="Footer">
    <w:name w:val="footer"/>
    <w:basedOn w:val="Normal"/>
    <w:link w:val="FooterChar"/>
    <w:uiPriority w:val="99"/>
    <w:unhideWhenUsed/>
    <w:rsid w:val="005206BA"/>
    <w:pPr>
      <w:tabs>
        <w:tab w:val="center" w:pos="4513"/>
        <w:tab w:val="right" w:pos="9026"/>
      </w:tabs>
    </w:pPr>
    <w:rPr>
      <w:rFonts w:ascii="Arial" w:hAnsi="Arial" w:cstheme="minorBidi"/>
      <w:color w:val="575C69"/>
      <w:sz w:val="20"/>
      <w:szCs w:val="24"/>
      <w:lang w:val="en-ZA"/>
    </w:rPr>
  </w:style>
  <w:style w:type="character" w:customStyle="1" w:styleId="FooterChar">
    <w:name w:val="Footer Char"/>
    <w:basedOn w:val="DefaultParagraphFont"/>
    <w:link w:val="Footer"/>
    <w:uiPriority w:val="99"/>
    <w:rsid w:val="005206BA"/>
    <w:rPr>
      <w:rFonts w:ascii="Arial" w:eastAsiaTheme="minorEastAsia" w:hAnsi="Arial" w:cstheme="minorBidi"/>
      <w:color w:val="575C69"/>
      <w:szCs w:val="24"/>
      <w:lang w:val="en-ZA"/>
    </w:rPr>
  </w:style>
  <w:style w:type="paragraph" w:styleId="DocumentMap">
    <w:name w:val="Document Map"/>
    <w:basedOn w:val="Normal"/>
    <w:link w:val="DocumentMapChar"/>
    <w:uiPriority w:val="99"/>
    <w:semiHidden/>
    <w:unhideWhenUsed/>
    <w:rsid w:val="005206BA"/>
    <w:rPr>
      <w:rFonts w:ascii="Helvetica" w:hAnsi="Helvetica" w:cstheme="minorBidi"/>
      <w:sz w:val="20"/>
      <w:szCs w:val="24"/>
      <w:lang w:val="en-ZA"/>
    </w:rPr>
  </w:style>
  <w:style w:type="character" w:customStyle="1" w:styleId="DocumentMapChar">
    <w:name w:val="Document Map Char"/>
    <w:basedOn w:val="DefaultParagraphFont"/>
    <w:link w:val="DocumentMap"/>
    <w:uiPriority w:val="99"/>
    <w:semiHidden/>
    <w:rsid w:val="005206BA"/>
    <w:rPr>
      <w:rFonts w:ascii="Helvetica" w:eastAsiaTheme="minorEastAsia" w:hAnsi="Helvetica" w:cstheme="minorBidi"/>
      <w:szCs w:val="24"/>
      <w:lang w:val="en-ZA"/>
    </w:rPr>
  </w:style>
  <w:style w:type="paragraph" w:styleId="TOC1">
    <w:name w:val="toc 1"/>
    <w:basedOn w:val="Normal"/>
    <w:next w:val="Normal"/>
    <w:autoRedefine/>
    <w:uiPriority w:val="39"/>
    <w:unhideWhenUsed/>
    <w:rsid w:val="007044A5"/>
    <w:pPr>
      <w:spacing w:before="80"/>
    </w:pPr>
    <w:rPr>
      <w:rFonts w:asciiTheme="minorHAnsi" w:hAnsiTheme="minorHAnsi" w:cstheme="minorBidi"/>
      <w:sz w:val="20"/>
      <w:szCs w:val="24"/>
      <w:lang w:val="en-ZA"/>
    </w:rPr>
  </w:style>
  <w:style w:type="paragraph" w:styleId="TOC2">
    <w:name w:val="toc 2"/>
    <w:basedOn w:val="Normal"/>
    <w:next w:val="Normal"/>
    <w:autoRedefine/>
    <w:uiPriority w:val="39"/>
    <w:unhideWhenUsed/>
    <w:rsid w:val="00C912A8"/>
    <w:pPr>
      <w:tabs>
        <w:tab w:val="left" w:pos="720"/>
        <w:tab w:val="right" w:leader="dot" w:pos="10456"/>
      </w:tabs>
    </w:pPr>
    <w:rPr>
      <w:rFonts w:asciiTheme="minorHAnsi" w:hAnsiTheme="minorHAnsi" w:cstheme="minorBidi"/>
      <w:sz w:val="20"/>
      <w:lang w:val="en-ZA"/>
    </w:rPr>
  </w:style>
  <w:style w:type="paragraph" w:styleId="TOC3">
    <w:name w:val="toc 3"/>
    <w:basedOn w:val="Normal"/>
    <w:next w:val="Normal"/>
    <w:autoRedefine/>
    <w:uiPriority w:val="39"/>
    <w:unhideWhenUsed/>
    <w:rsid w:val="007044A5"/>
    <w:pPr>
      <w:spacing w:before="40"/>
    </w:pPr>
    <w:rPr>
      <w:rFonts w:asciiTheme="minorHAnsi" w:hAnsiTheme="minorHAnsi" w:cstheme="minorBidi"/>
      <w:sz w:val="20"/>
      <w:lang w:val="en-ZA"/>
    </w:rPr>
  </w:style>
  <w:style w:type="character" w:styleId="Hyperlink">
    <w:name w:val="Hyperlink"/>
    <w:basedOn w:val="DefaultParagraphFont"/>
    <w:uiPriority w:val="99"/>
    <w:unhideWhenUsed/>
    <w:rsid w:val="005206BA"/>
    <w:rPr>
      <w:color w:val="0000FF" w:themeColor="hyperlink"/>
      <w:u w:val="single"/>
    </w:rPr>
  </w:style>
  <w:style w:type="paragraph" w:styleId="TOC4">
    <w:name w:val="toc 4"/>
    <w:basedOn w:val="Normal"/>
    <w:next w:val="Normal"/>
    <w:autoRedefine/>
    <w:uiPriority w:val="39"/>
    <w:semiHidden/>
    <w:unhideWhenUsed/>
    <w:rsid w:val="007044A5"/>
    <w:pPr>
      <w:ind w:left="720"/>
    </w:pPr>
    <w:rPr>
      <w:rFonts w:asciiTheme="minorHAnsi" w:hAnsiTheme="minorHAnsi" w:cstheme="minorBidi"/>
      <w:sz w:val="20"/>
      <w:szCs w:val="18"/>
      <w:lang w:val="en-ZA"/>
    </w:rPr>
  </w:style>
  <w:style w:type="paragraph" w:styleId="TOC5">
    <w:name w:val="toc 5"/>
    <w:basedOn w:val="Normal"/>
    <w:next w:val="Normal"/>
    <w:autoRedefine/>
    <w:uiPriority w:val="39"/>
    <w:semiHidden/>
    <w:unhideWhenUsed/>
    <w:rsid w:val="005206BA"/>
    <w:pPr>
      <w:ind w:left="960"/>
    </w:pPr>
    <w:rPr>
      <w:rFonts w:ascii="Arial" w:hAnsi="Arial" w:cstheme="minorBidi"/>
      <w:sz w:val="18"/>
      <w:szCs w:val="18"/>
      <w:lang w:val="en-ZA"/>
    </w:rPr>
  </w:style>
  <w:style w:type="paragraph" w:styleId="TOC6">
    <w:name w:val="toc 6"/>
    <w:basedOn w:val="Normal"/>
    <w:next w:val="Normal"/>
    <w:autoRedefine/>
    <w:uiPriority w:val="39"/>
    <w:semiHidden/>
    <w:unhideWhenUsed/>
    <w:rsid w:val="005206BA"/>
    <w:pPr>
      <w:ind w:left="1200"/>
    </w:pPr>
    <w:rPr>
      <w:rFonts w:ascii="Arial" w:hAnsi="Arial" w:cstheme="minorBidi"/>
      <w:sz w:val="18"/>
      <w:szCs w:val="18"/>
      <w:lang w:val="en-ZA"/>
    </w:rPr>
  </w:style>
  <w:style w:type="paragraph" w:styleId="TOC7">
    <w:name w:val="toc 7"/>
    <w:basedOn w:val="Normal"/>
    <w:next w:val="Normal"/>
    <w:autoRedefine/>
    <w:uiPriority w:val="39"/>
    <w:semiHidden/>
    <w:unhideWhenUsed/>
    <w:rsid w:val="005206BA"/>
    <w:pPr>
      <w:ind w:left="1440"/>
    </w:pPr>
    <w:rPr>
      <w:rFonts w:ascii="Arial" w:hAnsi="Arial" w:cstheme="minorBidi"/>
      <w:sz w:val="18"/>
      <w:szCs w:val="18"/>
      <w:lang w:val="en-ZA"/>
    </w:rPr>
  </w:style>
  <w:style w:type="paragraph" w:styleId="TOC8">
    <w:name w:val="toc 8"/>
    <w:basedOn w:val="Normal"/>
    <w:next w:val="Normal"/>
    <w:autoRedefine/>
    <w:uiPriority w:val="39"/>
    <w:semiHidden/>
    <w:unhideWhenUsed/>
    <w:rsid w:val="005206BA"/>
    <w:pPr>
      <w:ind w:left="1680"/>
    </w:pPr>
    <w:rPr>
      <w:rFonts w:ascii="Arial" w:hAnsi="Arial" w:cstheme="minorBidi"/>
      <w:sz w:val="18"/>
      <w:szCs w:val="18"/>
      <w:lang w:val="en-ZA"/>
    </w:rPr>
  </w:style>
  <w:style w:type="paragraph" w:styleId="TOC9">
    <w:name w:val="toc 9"/>
    <w:basedOn w:val="Normal"/>
    <w:next w:val="Normal"/>
    <w:autoRedefine/>
    <w:uiPriority w:val="39"/>
    <w:semiHidden/>
    <w:unhideWhenUsed/>
    <w:rsid w:val="005206BA"/>
    <w:pPr>
      <w:ind w:left="1920"/>
    </w:pPr>
    <w:rPr>
      <w:rFonts w:ascii="Arial" w:hAnsi="Arial" w:cstheme="minorBidi"/>
      <w:sz w:val="18"/>
      <w:szCs w:val="18"/>
      <w:lang w:val="en-ZA"/>
    </w:rPr>
  </w:style>
  <w:style w:type="paragraph" w:styleId="TableofFigures">
    <w:name w:val="table of figures"/>
    <w:basedOn w:val="Normal"/>
    <w:next w:val="Normal"/>
    <w:uiPriority w:val="99"/>
    <w:unhideWhenUsed/>
    <w:rsid w:val="005206BA"/>
    <w:pPr>
      <w:ind w:left="480" w:hanging="480"/>
    </w:pPr>
    <w:rPr>
      <w:rFonts w:ascii="Arial" w:hAnsi="Arial" w:cstheme="minorBidi"/>
      <w:sz w:val="20"/>
      <w:szCs w:val="24"/>
      <w:lang w:val="en-ZA"/>
    </w:rPr>
  </w:style>
  <w:style w:type="table" w:styleId="TableGrid">
    <w:name w:val="Table Grid"/>
    <w:basedOn w:val="TableNormal"/>
    <w:uiPriority w:val="39"/>
    <w:rsid w:val="005206BA"/>
    <w:rPr>
      <w:rFonts w:asciiTheme="minorHAnsi" w:eastAsiaTheme="minorEastAsia" w:hAnsiTheme="minorHAnsi" w:cstheme="minorBidi"/>
      <w:sz w:val="24"/>
      <w:szCs w:val="24"/>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5206BA"/>
  </w:style>
  <w:style w:type="paragraph" w:customStyle="1" w:styleId="DocumentTitle">
    <w:name w:val="Document Title"/>
    <w:basedOn w:val="Normal"/>
    <w:next w:val="Normal"/>
    <w:qFormat/>
    <w:rsid w:val="005206BA"/>
    <w:rPr>
      <w:rFonts w:ascii="Arial" w:hAnsi="Arial" w:cstheme="minorBidi"/>
      <w:color w:val="454956"/>
      <w:sz w:val="48"/>
      <w:szCs w:val="24"/>
      <w:lang w:val="en-ZA"/>
    </w:rPr>
  </w:style>
  <w:style w:type="paragraph" w:customStyle="1" w:styleId="ContactInformation">
    <w:name w:val="Contact Information"/>
    <w:basedOn w:val="Footer"/>
    <w:qFormat/>
    <w:rsid w:val="005206BA"/>
    <w:pPr>
      <w:tabs>
        <w:tab w:val="clear" w:pos="4513"/>
        <w:tab w:val="clear" w:pos="9026"/>
        <w:tab w:val="left" w:pos="4536"/>
        <w:tab w:val="left" w:pos="7088"/>
      </w:tabs>
    </w:pPr>
    <w:rPr>
      <w:color w:val="454956"/>
      <w:sz w:val="13"/>
      <w:lang w:val="en-US"/>
    </w:rPr>
  </w:style>
  <w:style w:type="paragraph" w:styleId="BalloonText">
    <w:name w:val="Balloon Text"/>
    <w:basedOn w:val="Normal"/>
    <w:link w:val="BalloonTextChar"/>
    <w:uiPriority w:val="99"/>
    <w:semiHidden/>
    <w:unhideWhenUsed/>
    <w:rsid w:val="005206BA"/>
    <w:rPr>
      <w:rFonts w:ascii="Helvetica" w:hAnsi="Helvetica" w:cstheme="minorBidi"/>
      <w:sz w:val="18"/>
      <w:szCs w:val="18"/>
      <w:lang w:val="en-ZA"/>
    </w:rPr>
  </w:style>
  <w:style w:type="character" w:customStyle="1" w:styleId="BalloonTextChar">
    <w:name w:val="Balloon Text Char"/>
    <w:basedOn w:val="DefaultParagraphFont"/>
    <w:link w:val="BalloonText"/>
    <w:uiPriority w:val="99"/>
    <w:semiHidden/>
    <w:rsid w:val="005206BA"/>
    <w:rPr>
      <w:rFonts w:ascii="Helvetica" w:eastAsiaTheme="minorEastAsia" w:hAnsi="Helvetica" w:cstheme="minorBidi"/>
      <w:sz w:val="18"/>
      <w:szCs w:val="18"/>
      <w:lang w:val="en-ZA"/>
    </w:rPr>
  </w:style>
  <w:style w:type="paragraph" w:styleId="CommentText">
    <w:name w:val="annotation text"/>
    <w:basedOn w:val="Normal"/>
    <w:link w:val="CommentTextChar"/>
    <w:uiPriority w:val="99"/>
    <w:semiHidden/>
    <w:unhideWhenUsed/>
    <w:rsid w:val="005206BA"/>
    <w:rPr>
      <w:rFonts w:ascii="Arial" w:hAnsi="Arial" w:cstheme="minorBidi"/>
      <w:sz w:val="24"/>
      <w:szCs w:val="24"/>
      <w:lang w:val="en-ZA"/>
    </w:rPr>
  </w:style>
  <w:style w:type="character" w:customStyle="1" w:styleId="CommentTextChar">
    <w:name w:val="Comment Text Char"/>
    <w:basedOn w:val="DefaultParagraphFont"/>
    <w:link w:val="CommentText"/>
    <w:uiPriority w:val="99"/>
    <w:semiHidden/>
    <w:rsid w:val="005206BA"/>
    <w:rPr>
      <w:rFonts w:ascii="Arial" w:eastAsiaTheme="minorEastAsia" w:hAnsi="Arial" w:cstheme="minorBidi"/>
      <w:sz w:val="24"/>
      <w:szCs w:val="24"/>
      <w:lang w:val="en-ZA"/>
    </w:rPr>
  </w:style>
  <w:style w:type="character" w:styleId="CommentReference">
    <w:name w:val="annotation reference"/>
    <w:basedOn w:val="DefaultParagraphFont"/>
    <w:uiPriority w:val="99"/>
    <w:semiHidden/>
    <w:unhideWhenUsed/>
    <w:rsid w:val="005206BA"/>
    <w:rPr>
      <w:sz w:val="18"/>
      <w:szCs w:val="18"/>
    </w:rPr>
  </w:style>
  <w:style w:type="paragraph" w:styleId="FootnoteText">
    <w:name w:val="footnote text"/>
    <w:basedOn w:val="Normal"/>
    <w:link w:val="FootnoteTextChar"/>
    <w:uiPriority w:val="99"/>
    <w:unhideWhenUsed/>
    <w:rsid w:val="005206BA"/>
    <w:rPr>
      <w:rFonts w:ascii="Arial" w:hAnsi="Arial" w:cstheme="minorBidi"/>
      <w:sz w:val="16"/>
      <w:szCs w:val="24"/>
      <w:lang w:val="en-ZA"/>
    </w:rPr>
  </w:style>
  <w:style w:type="character" w:customStyle="1" w:styleId="FootnoteTextChar">
    <w:name w:val="Footnote Text Char"/>
    <w:basedOn w:val="DefaultParagraphFont"/>
    <w:link w:val="FootnoteText"/>
    <w:uiPriority w:val="99"/>
    <w:rsid w:val="005206BA"/>
    <w:rPr>
      <w:rFonts w:ascii="Arial" w:eastAsiaTheme="minorEastAsia" w:hAnsi="Arial" w:cstheme="minorBidi"/>
      <w:sz w:val="16"/>
      <w:szCs w:val="24"/>
      <w:lang w:val="en-ZA"/>
    </w:rPr>
  </w:style>
  <w:style w:type="character" w:styleId="FootnoteReference">
    <w:name w:val="footnote reference"/>
    <w:basedOn w:val="DefaultParagraphFont"/>
    <w:uiPriority w:val="99"/>
    <w:unhideWhenUsed/>
    <w:rsid w:val="005206BA"/>
    <w:rPr>
      <w:vertAlign w:val="superscript"/>
    </w:rPr>
  </w:style>
  <w:style w:type="paragraph" w:styleId="CommentSubject">
    <w:name w:val="annotation subject"/>
    <w:basedOn w:val="CommentText"/>
    <w:next w:val="CommentText"/>
    <w:link w:val="CommentSubjectChar"/>
    <w:uiPriority w:val="99"/>
    <w:semiHidden/>
    <w:unhideWhenUsed/>
    <w:rsid w:val="005206BA"/>
    <w:rPr>
      <w:b/>
      <w:bCs/>
      <w:sz w:val="20"/>
      <w:szCs w:val="20"/>
    </w:rPr>
  </w:style>
  <w:style w:type="character" w:customStyle="1" w:styleId="CommentSubjectChar">
    <w:name w:val="Comment Subject Char"/>
    <w:basedOn w:val="CommentTextChar"/>
    <w:link w:val="CommentSubject"/>
    <w:uiPriority w:val="99"/>
    <w:semiHidden/>
    <w:rsid w:val="005206BA"/>
    <w:rPr>
      <w:rFonts w:ascii="Arial" w:eastAsiaTheme="minorEastAsia" w:hAnsi="Arial" w:cstheme="minorBidi"/>
      <w:b/>
      <w:bCs/>
      <w:sz w:val="24"/>
      <w:szCs w:val="24"/>
      <w:lang w:val="en-ZA"/>
    </w:rPr>
  </w:style>
  <w:style w:type="paragraph" w:styleId="Revision">
    <w:name w:val="Revision"/>
    <w:hidden/>
    <w:uiPriority w:val="99"/>
    <w:semiHidden/>
    <w:rsid w:val="005206BA"/>
    <w:rPr>
      <w:rFonts w:ascii="Arial" w:eastAsiaTheme="minorEastAsia" w:hAnsi="Arial" w:cstheme="minorBidi"/>
      <w:szCs w:val="24"/>
      <w:lang w:val="en-ZA"/>
    </w:rPr>
  </w:style>
  <w:style w:type="paragraph" w:styleId="Title">
    <w:name w:val="Title"/>
    <w:basedOn w:val="Normal"/>
    <w:next w:val="Normal"/>
    <w:link w:val="TitleChar"/>
    <w:qFormat/>
    <w:locked/>
    <w:rsid w:val="004B091C"/>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4B091C"/>
    <w:rPr>
      <w:rFonts w:asciiTheme="majorHAnsi" w:eastAsiaTheme="majorEastAsia" w:hAnsiTheme="majorHAnsi" w:cstheme="majorBidi"/>
      <w:color w:val="1F497D" w:themeColor="text2"/>
      <w:spacing w:val="5"/>
      <w:kern w:val="28"/>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E2B77-E812-4BAD-A68F-C28E7F35E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4202</Words>
  <Characters>23953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EWB</dc:creator>
  <cp:lastModifiedBy>Seamus Doyle</cp:lastModifiedBy>
  <cp:revision>9</cp:revision>
  <dcterms:created xsi:type="dcterms:W3CDTF">2017-03-01T10:29:00Z</dcterms:created>
  <dcterms:modified xsi:type="dcterms:W3CDTF">2017-03-01T22:48:00Z</dcterms:modified>
</cp:coreProperties>
</file>